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0B280DD" w14:textId="77777777" w:rsidTr="00D74AE1">
        <w:trPr>
          <w:trHeight w:hRule="exact" w:val="2948"/>
        </w:trPr>
        <w:tc>
          <w:tcPr>
            <w:tcW w:w="11185" w:type="dxa"/>
            <w:vAlign w:val="center"/>
          </w:tcPr>
          <w:p w14:paraId="5008124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B069246" w14:textId="77777777" w:rsidR="008972C3" w:rsidRDefault="008972C3" w:rsidP="003274DB"/>
    <w:p w14:paraId="0626682A" w14:textId="77777777" w:rsidR="00D74AE1" w:rsidRDefault="00D74AE1" w:rsidP="003274DB"/>
    <w:p w14:paraId="0A76D9D8" w14:textId="6362B040" w:rsidR="0093492E" w:rsidRDefault="00432CFC" w:rsidP="0026038D">
      <w:pPr>
        <w:pStyle w:val="Documentnumber"/>
      </w:pPr>
      <w:r>
        <w:t>Gnnnn</w:t>
      </w:r>
    </w:p>
    <w:p w14:paraId="0C8FEAFE" w14:textId="77777777" w:rsidR="0026038D" w:rsidRDefault="0026038D" w:rsidP="003274DB"/>
    <w:p w14:paraId="0836DC9B" w14:textId="64CF29E3" w:rsidR="00776004" w:rsidRPr="00ED4450" w:rsidRDefault="00432CFC" w:rsidP="006218E8">
      <w:pPr>
        <w:pStyle w:val="Documentname"/>
      </w:pPr>
      <w:r>
        <w:rPr>
          <w:bCs/>
        </w:rPr>
        <w:t xml:space="preserve">VTS in </w:t>
      </w:r>
      <w:r w:rsidR="00AA24EC">
        <w:rPr>
          <w:bCs/>
        </w:rPr>
        <w:t>I</w:t>
      </w:r>
      <w:r w:rsidR="00E0664E">
        <w:rPr>
          <w:bCs/>
        </w:rPr>
        <w:t>nland</w:t>
      </w:r>
      <w:r w:rsidR="00AA24EC">
        <w:rPr>
          <w:bCs/>
        </w:rPr>
        <w:t xml:space="preserve"> </w:t>
      </w:r>
      <w:r w:rsidR="00E0664E">
        <w:rPr>
          <w:bCs/>
        </w:rPr>
        <w:t>W</w:t>
      </w:r>
      <w:r>
        <w:rPr>
          <w:bCs/>
        </w:rPr>
        <w:t>aters</w:t>
      </w:r>
    </w:p>
    <w:p w14:paraId="3BB9E0FA" w14:textId="77777777" w:rsidR="00CF49CC" w:rsidRDefault="00CF49CC" w:rsidP="00D74AE1"/>
    <w:p w14:paraId="64F8B946" w14:textId="77777777" w:rsidR="004E0BBB" w:rsidRDefault="004E0BBB" w:rsidP="00D74AE1"/>
    <w:p w14:paraId="34E8A632" w14:textId="77777777" w:rsidR="004E0BBB" w:rsidRDefault="004E0BBB" w:rsidP="00D74AE1"/>
    <w:p w14:paraId="5C3C97FD" w14:textId="77777777" w:rsidR="004E0BBB" w:rsidRDefault="004E0BBB" w:rsidP="00D74AE1"/>
    <w:p w14:paraId="1B9FBE39" w14:textId="77777777" w:rsidR="004E0BBB" w:rsidRDefault="004E0BBB" w:rsidP="00D74AE1"/>
    <w:p w14:paraId="5A51471B" w14:textId="77777777" w:rsidR="004E0BBB" w:rsidRDefault="004E0BBB" w:rsidP="00D74AE1"/>
    <w:p w14:paraId="7B21ABB3" w14:textId="77777777" w:rsidR="004E0BBB" w:rsidRDefault="004E0BBB" w:rsidP="00D74AE1"/>
    <w:p w14:paraId="55C4EA83" w14:textId="77777777" w:rsidR="004E0BBB" w:rsidRDefault="004E0BBB" w:rsidP="00D74AE1"/>
    <w:p w14:paraId="7E65806C" w14:textId="77777777" w:rsidR="004E0BBB" w:rsidRDefault="004E0BBB" w:rsidP="00D74AE1"/>
    <w:p w14:paraId="16FCB176" w14:textId="77777777" w:rsidR="004E0BBB" w:rsidRDefault="004E0BBB" w:rsidP="00D74AE1"/>
    <w:p w14:paraId="7730CA04" w14:textId="77777777" w:rsidR="004E0BBB" w:rsidRDefault="004E0BBB" w:rsidP="00D74AE1"/>
    <w:p w14:paraId="25C2E69A" w14:textId="77777777" w:rsidR="004E0BBB" w:rsidRDefault="004E0BBB" w:rsidP="00D74AE1"/>
    <w:p w14:paraId="41157232" w14:textId="77777777" w:rsidR="004E0BBB" w:rsidRDefault="004E0BBB" w:rsidP="00D74AE1"/>
    <w:p w14:paraId="6ECAB03E" w14:textId="77777777" w:rsidR="004E0BBB" w:rsidRDefault="004E0BBB" w:rsidP="00D74AE1"/>
    <w:p w14:paraId="70D830AF" w14:textId="77777777" w:rsidR="004E0BBB" w:rsidRDefault="004E0BBB" w:rsidP="00D74AE1"/>
    <w:p w14:paraId="30D094A6" w14:textId="77777777" w:rsidR="004E0BBB" w:rsidRDefault="004E0BBB" w:rsidP="00D74AE1"/>
    <w:p w14:paraId="4CE36D82" w14:textId="77777777" w:rsidR="004E0BBB" w:rsidRDefault="004E0BBB" w:rsidP="00D74AE1"/>
    <w:p w14:paraId="4BECFFD3" w14:textId="77777777" w:rsidR="00734BC6" w:rsidRDefault="00734BC6" w:rsidP="00D74AE1"/>
    <w:p w14:paraId="5E1F1532" w14:textId="77777777" w:rsidR="004E0BBB" w:rsidRDefault="004E0BBB" w:rsidP="00D74AE1"/>
    <w:p w14:paraId="697D0D4E" w14:textId="77777777" w:rsidR="004E0BBB" w:rsidRDefault="004E0BBB" w:rsidP="00D74AE1"/>
    <w:p w14:paraId="7D7469FC" w14:textId="77777777" w:rsidR="004E0BBB" w:rsidRDefault="004E0BBB" w:rsidP="00D74AE1"/>
    <w:p w14:paraId="7612E407" w14:textId="0ABD1953" w:rsidR="004E0BBB" w:rsidRDefault="004E0BBB" w:rsidP="00D74AE1"/>
    <w:p w14:paraId="567D8290" w14:textId="77777777" w:rsidR="00432CFC" w:rsidRDefault="00432CFC" w:rsidP="00D74AE1"/>
    <w:p w14:paraId="346C47ED" w14:textId="77777777" w:rsidR="004E0BBB" w:rsidRDefault="004E0BBB" w:rsidP="004E0BBB">
      <w:pPr>
        <w:pStyle w:val="Editionnumber"/>
      </w:pPr>
      <w:r>
        <w:t>Edition 1.0</w:t>
      </w:r>
    </w:p>
    <w:p w14:paraId="39103081" w14:textId="77777777" w:rsidR="004E0BBB" w:rsidRDefault="00600C2B" w:rsidP="004E0BBB">
      <w:pPr>
        <w:pStyle w:val="Documentdate"/>
      </w:pPr>
      <w:r>
        <w:t>Document date</w:t>
      </w:r>
    </w:p>
    <w:p w14:paraId="0BEAB388" w14:textId="77777777" w:rsidR="00432CFC" w:rsidRDefault="00432CFC" w:rsidP="00D74AE1"/>
    <w:p w14:paraId="3D21A3CC" w14:textId="1AD92D85" w:rsidR="00432CFC" w:rsidRPr="008521FE" w:rsidRDefault="00432CFC" w:rsidP="00432CFC">
      <w:pPr>
        <w:rPr>
          <w:lang w:val="sv-SE"/>
        </w:rPr>
        <w:sectPr w:rsidR="00432CFC" w:rsidRPr="008521FE"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rsidRPr="00432CFC">
        <w:rPr>
          <w:rFonts w:ascii="Calibri" w:hAnsi="Calibri" w:cs="Calibri"/>
          <w:color w:val="000000"/>
          <w:sz w:val="24"/>
          <w:szCs w:val="24"/>
        </w:rPr>
        <w:t xml:space="preserve"> </w:t>
      </w:r>
      <w:r w:rsidRPr="008521FE">
        <w:rPr>
          <w:rFonts w:ascii="Calibri" w:hAnsi="Calibri" w:cs="Calibri"/>
          <w:b/>
          <w:bCs/>
          <w:color w:val="004F71" w:themeColor="accent2" w:themeShade="80"/>
          <w:sz w:val="28"/>
          <w:szCs w:val="28"/>
          <w:lang w:val="sv-SE"/>
        </w:rPr>
        <w:t>urn:mrn:iala:pub:gnnnn</w:t>
      </w:r>
    </w:p>
    <w:p w14:paraId="4E95A84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389D748" w14:textId="77777777" w:rsidTr="005E4659">
        <w:tc>
          <w:tcPr>
            <w:tcW w:w="1908" w:type="dxa"/>
          </w:tcPr>
          <w:p w14:paraId="5E652CC4" w14:textId="77777777" w:rsidR="00914E26" w:rsidRPr="00460028" w:rsidRDefault="00914E26" w:rsidP="00414698">
            <w:pPr>
              <w:pStyle w:val="Tableheading"/>
            </w:pPr>
            <w:r w:rsidRPr="00460028">
              <w:t>Date</w:t>
            </w:r>
          </w:p>
        </w:tc>
        <w:tc>
          <w:tcPr>
            <w:tcW w:w="3576" w:type="dxa"/>
          </w:tcPr>
          <w:p w14:paraId="6A7342E7" w14:textId="77777777" w:rsidR="00914E26" w:rsidRPr="00460028" w:rsidRDefault="00914E26" w:rsidP="00414698">
            <w:pPr>
              <w:pStyle w:val="Tableheading"/>
            </w:pPr>
            <w:r w:rsidRPr="00460028">
              <w:t>Page / Section Revised</w:t>
            </w:r>
          </w:p>
        </w:tc>
        <w:tc>
          <w:tcPr>
            <w:tcW w:w="5001" w:type="dxa"/>
          </w:tcPr>
          <w:p w14:paraId="62DA80BE" w14:textId="77777777" w:rsidR="00914E26" w:rsidRPr="00460028" w:rsidRDefault="00914E26" w:rsidP="00414698">
            <w:pPr>
              <w:pStyle w:val="Tableheading"/>
            </w:pPr>
            <w:r w:rsidRPr="00460028">
              <w:t>Requirement for Revision</w:t>
            </w:r>
          </w:p>
        </w:tc>
      </w:tr>
      <w:tr w:rsidR="005E4659" w:rsidRPr="00460028" w14:paraId="5F286CC9" w14:textId="77777777" w:rsidTr="005E4659">
        <w:trPr>
          <w:trHeight w:val="851"/>
        </w:trPr>
        <w:tc>
          <w:tcPr>
            <w:tcW w:w="1908" w:type="dxa"/>
            <w:vAlign w:val="center"/>
          </w:tcPr>
          <w:p w14:paraId="0A14D255" w14:textId="72AEDD93" w:rsidR="00914E26" w:rsidRPr="00C27E08" w:rsidRDefault="00914E26" w:rsidP="00914E26">
            <w:pPr>
              <w:pStyle w:val="Tabletext"/>
            </w:pPr>
          </w:p>
        </w:tc>
        <w:tc>
          <w:tcPr>
            <w:tcW w:w="3576" w:type="dxa"/>
            <w:vAlign w:val="center"/>
          </w:tcPr>
          <w:p w14:paraId="5BD5AD04" w14:textId="2F308018" w:rsidR="00914E26" w:rsidRPr="00C27E08" w:rsidRDefault="00914E26" w:rsidP="00914E26">
            <w:pPr>
              <w:pStyle w:val="Tabletext"/>
            </w:pPr>
          </w:p>
        </w:tc>
        <w:tc>
          <w:tcPr>
            <w:tcW w:w="5001" w:type="dxa"/>
            <w:vAlign w:val="center"/>
          </w:tcPr>
          <w:p w14:paraId="2F5B5DC0" w14:textId="7B6D67B5" w:rsidR="00914E26" w:rsidRPr="00460028" w:rsidRDefault="00914E26" w:rsidP="00914E26">
            <w:pPr>
              <w:pStyle w:val="Tabletext"/>
            </w:pPr>
          </w:p>
        </w:tc>
      </w:tr>
      <w:tr w:rsidR="005E4659" w:rsidRPr="00460028" w14:paraId="0BF58FA4" w14:textId="77777777" w:rsidTr="005E4659">
        <w:trPr>
          <w:trHeight w:val="851"/>
        </w:trPr>
        <w:tc>
          <w:tcPr>
            <w:tcW w:w="1908" w:type="dxa"/>
            <w:vAlign w:val="center"/>
          </w:tcPr>
          <w:p w14:paraId="2CE23349" w14:textId="77777777" w:rsidR="00914E26" w:rsidRPr="00460028" w:rsidRDefault="00914E26" w:rsidP="00914E26">
            <w:pPr>
              <w:pStyle w:val="Tabletext"/>
            </w:pPr>
          </w:p>
        </w:tc>
        <w:tc>
          <w:tcPr>
            <w:tcW w:w="3576" w:type="dxa"/>
            <w:vAlign w:val="center"/>
          </w:tcPr>
          <w:p w14:paraId="7CD6504E" w14:textId="77777777" w:rsidR="00914E26" w:rsidRPr="00460028" w:rsidRDefault="00914E26" w:rsidP="00914E26">
            <w:pPr>
              <w:pStyle w:val="Tabletext"/>
            </w:pPr>
          </w:p>
        </w:tc>
        <w:tc>
          <w:tcPr>
            <w:tcW w:w="5001" w:type="dxa"/>
            <w:vAlign w:val="center"/>
          </w:tcPr>
          <w:p w14:paraId="44D3C9E8" w14:textId="77777777" w:rsidR="00914E26" w:rsidRPr="00460028" w:rsidRDefault="00914E26" w:rsidP="00914E26">
            <w:pPr>
              <w:pStyle w:val="Tabletext"/>
            </w:pPr>
          </w:p>
        </w:tc>
      </w:tr>
      <w:tr w:rsidR="005E4659" w:rsidRPr="00460028" w14:paraId="58853811" w14:textId="77777777" w:rsidTr="005E4659">
        <w:trPr>
          <w:trHeight w:val="851"/>
        </w:trPr>
        <w:tc>
          <w:tcPr>
            <w:tcW w:w="1908" w:type="dxa"/>
            <w:vAlign w:val="center"/>
          </w:tcPr>
          <w:p w14:paraId="66944F8E" w14:textId="77777777" w:rsidR="00914E26" w:rsidRPr="00460028" w:rsidRDefault="00914E26" w:rsidP="00914E26">
            <w:pPr>
              <w:pStyle w:val="Tabletext"/>
            </w:pPr>
          </w:p>
        </w:tc>
        <w:tc>
          <w:tcPr>
            <w:tcW w:w="3576" w:type="dxa"/>
            <w:vAlign w:val="center"/>
          </w:tcPr>
          <w:p w14:paraId="62BCF7A4" w14:textId="77777777" w:rsidR="00914E26" w:rsidRPr="00460028" w:rsidRDefault="00914E26" w:rsidP="00914E26">
            <w:pPr>
              <w:pStyle w:val="Tabletext"/>
            </w:pPr>
          </w:p>
        </w:tc>
        <w:tc>
          <w:tcPr>
            <w:tcW w:w="5001" w:type="dxa"/>
            <w:vAlign w:val="center"/>
          </w:tcPr>
          <w:p w14:paraId="06752E7D" w14:textId="77777777" w:rsidR="00914E26" w:rsidRPr="00460028" w:rsidRDefault="00914E26" w:rsidP="00914E26">
            <w:pPr>
              <w:pStyle w:val="Tabletext"/>
            </w:pPr>
          </w:p>
        </w:tc>
      </w:tr>
      <w:tr w:rsidR="005E4659" w:rsidRPr="00460028" w14:paraId="6D961F7C" w14:textId="77777777" w:rsidTr="005E4659">
        <w:trPr>
          <w:trHeight w:val="851"/>
        </w:trPr>
        <w:tc>
          <w:tcPr>
            <w:tcW w:w="1908" w:type="dxa"/>
            <w:vAlign w:val="center"/>
          </w:tcPr>
          <w:p w14:paraId="09C4C908" w14:textId="77777777" w:rsidR="00914E26" w:rsidRPr="00460028" w:rsidRDefault="00914E26" w:rsidP="00914E26">
            <w:pPr>
              <w:pStyle w:val="Tabletext"/>
            </w:pPr>
          </w:p>
        </w:tc>
        <w:tc>
          <w:tcPr>
            <w:tcW w:w="3576" w:type="dxa"/>
            <w:vAlign w:val="center"/>
          </w:tcPr>
          <w:p w14:paraId="5D60FE1D" w14:textId="77777777" w:rsidR="00914E26" w:rsidRPr="00460028" w:rsidRDefault="00914E26" w:rsidP="00914E26">
            <w:pPr>
              <w:pStyle w:val="Tabletext"/>
            </w:pPr>
          </w:p>
        </w:tc>
        <w:tc>
          <w:tcPr>
            <w:tcW w:w="5001" w:type="dxa"/>
            <w:vAlign w:val="center"/>
          </w:tcPr>
          <w:p w14:paraId="6D017FF1" w14:textId="77777777" w:rsidR="00914E26" w:rsidRPr="00460028" w:rsidRDefault="00914E26" w:rsidP="00914E26">
            <w:pPr>
              <w:pStyle w:val="Tabletext"/>
            </w:pPr>
          </w:p>
        </w:tc>
      </w:tr>
      <w:tr w:rsidR="005E4659" w:rsidRPr="00460028" w14:paraId="0F4A0587" w14:textId="77777777" w:rsidTr="005E4659">
        <w:trPr>
          <w:trHeight w:val="851"/>
        </w:trPr>
        <w:tc>
          <w:tcPr>
            <w:tcW w:w="1908" w:type="dxa"/>
            <w:vAlign w:val="center"/>
          </w:tcPr>
          <w:p w14:paraId="3342B748" w14:textId="77777777" w:rsidR="00914E26" w:rsidRPr="00460028" w:rsidRDefault="00914E26" w:rsidP="00914E26">
            <w:pPr>
              <w:pStyle w:val="Tabletext"/>
            </w:pPr>
          </w:p>
        </w:tc>
        <w:tc>
          <w:tcPr>
            <w:tcW w:w="3576" w:type="dxa"/>
            <w:vAlign w:val="center"/>
          </w:tcPr>
          <w:p w14:paraId="217E19E7" w14:textId="77777777" w:rsidR="00914E26" w:rsidRPr="00460028" w:rsidRDefault="00914E26" w:rsidP="00914E26">
            <w:pPr>
              <w:pStyle w:val="Tabletext"/>
            </w:pPr>
          </w:p>
        </w:tc>
        <w:tc>
          <w:tcPr>
            <w:tcW w:w="5001" w:type="dxa"/>
            <w:vAlign w:val="center"/>
          </w:tcPr>
          <w:p w14:paraId="7DB47719" w14:textId="77777777" w:rsidR="00914E26" w:rsidRPr="00460028" w:rsidRDefault="00914E26" w:rsidP="00914E26">
            <w:pPr>
              <w:pStyle w:val="Tabletext"/>
            </w:pPr>
          </w:p>
        </w:tc>
      </w:tr>
      <w:tr w:rsidR="005E4659" w:rsidRPr="00460028" w14:paraId="0A9784DA" w14:textId="77777777" w:rsidTr="005E4659">
        <w:trPr>
          <w:trHeight w:val="851"/>
        </w:trPr>
        <w:tc>
          <w:tcPr>
            <w:tcW w:w="1908" w:type="dxa"/>
            <w:vAlign w:val="center"/>
          </w:tcPr>
          <w:p w14:paraId="25C2C0DF" w14:textId="77777777" w:rsidR="00914E26" w:rsidRPr="00460028" w:rsidRDefault="00914E26" w:rsidP="00914E26">
            <w:pPr>
              <w:pStyle w:val="Tabletext"/>
            </w:pPr>
          </w:p>
        </w:tc>
        <w:tc>
          <w:tcPr>
            <w:tcW w:w="3576" w:type="dxa"/>
            <w:vAlign w:val="center"/>
          </w:tcPr>
          <w:p w14:paraId="3B6DE0A9" w14:textId="77777777" w:rsidR="00914E26" w:rsidRPr="00460028" w:rsidRDefault="00914E26" w:rsidP="00914E26">
            <w:pPr>
              <w:pStyle w:val="Tabletext"/>
            </w:pPr>
          </w:p>
        </w:tc>
        <w:tc>
          <w:tcPr>
            <w:tcW w:w="5001" w:type="dxa"/>
            <w:vAlign w:val="center"/>
          </w:tcPr>
          <w:p w14:paraId="01508F56" w14:textId="77777777" w:rsidR="00914E26" w:rsidRPr="00460028" w:rsidRDefault="00914E26" w:rsidP="00914E26">
            <w:pPr>
              <w:pStyle w:val="Tabletext"/>
            </w:pPr>
          </w:p>
        </w:tc>
      </w:tr>
      <w:tr w:rsidR="005E4659" w:rsidRPr="00460028" w14:paraId="01D80517" w14:textId="77777777" w:rsidTr="005E4659">
        <w:trPr>
          <w:trHeight w:val="851"/>
        </w:trPr>
        <w:tc>
          <w:tcPr>
            <w:tcW w:w="1908" w:type="dxa"/>
            <w:vAlign w:val="center"/>
          </w:tcPr>
          <w:p w14:paraId="71D051EC" w14:textId="77777777" w:rsidR="00914E26" w:rsidRPr="00460028" w:rsidRDefault="00914E26" w:rsidP="00914E26">
            <w:pPr>
              <w:pStyle w:val="Tabletext"/>
            </w:pPr>
          </w:p>
        </w:tc>
        <w:tc>
          <w:tcPr>
            <w:tcW w:w="3576" w:type="dxa"/>
            <w:vAlign w:val="center"/>
          </w:tcPr>
          <w:p w14:paraId="5FE3AEF3" w14:textId="77777777" w:rsidR="00914E26" w:rsidRPr="00460028" w:rsidRDefault="00914E26" w:rsidP="00914E26">
            <w:pPr>
              <w:pStyle w:val="Tabletext"/>
            </w:pPr>
          </w:p>
        </w:tc>
        <w:tc>
          <w:tcPr>
            <w:tcW w:w="5001" w:type="dxa"/>
            <w:vAlign w:val="center"/>
          </w:tcPr>
          <w:p w14:paraId="3CBB8B33" w14:textId="77777777" w:rsidR="00914E26" w:rsidRPr="00460028" w:rsidRDefault="00914E26" w:rsidP="00914E26">
            <w:pPr>
              <w:pStyle w:val="Tabletext"/>
            </w:pPr>
          </w:p>
        </w:tc>
      </w:tr>
    </w:tbl>
    <w:p w14:paraId="5747E380" w14:textId="77777777" w:rsidR="00914E26" w:rsidRDefault="00914E26" w:rsidP="00D74AE1"/>
    <w:p w14:paraId="7BEF7C6A"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CC442B5" w14:textId="32F65224" w:rsidR="00025DC7"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25DC7">
        <w:t>1</w:t>
      </w:r>
      <w:r w:rsidR="00025DC7">
        <w:rPr>
          <w:rFonts w:eastAsiaTheme="minorEastAsia"/>
          <w:b w:val="0"/>
          <w:color w:val="auto"/>
          <w:lang w:eastAsia="en-GB"/>
        </w:rPr>
        <w:tab/>
      </w:r>
      <w:r w:rsidR="00025DC7">
        <w:t>INTRODUCTION</w:t>
      </w:r>
      <w:r w:rsidR="00025DC7">
        <w:tab/>
      </w:r>
      <w:r w:rsidR="00025DC7">
        <w:fldChar w:fldCharType="begin"/>
      </w:r>
      <w:r w:rsidR="00025DC7">
        <w:instrText xml:space="preserve"> PAGEREF _Toc66880004 \h </w:instrText>
      </w:r>
      <w:r w:rsidR="00025DC7">
        <w:fldChar w:fldCharType="separate"/>
      </w:r>
      <w:r w:rsidR="00025DC7">
        <w:t>5</w:t>
      </w:r>
      <w:r w:rsidR="00025DC7">
        <w:fldChar w:fldCharType="end"/>
      </w:r>
    </w:p>
    <w:p w14:paraId="40400367" w14:textId="54410A19" w:rsidR="00025DC7" w:rsidRDefault="00025DC7">
      <w:pPr>
        <w:pStyle w:val="TOC1"/>
        <w:rPr>
          <w:rFonts w:eastAsiaTheme="minorEastAsia"/>
          <w:b w:val="0"/>
          <w:color w:val="auto"/>
          <w:lang w:eastAsia="en-GB"/>
        </w:rPr>
      </w:pPr>
      <w:r>
        <w:rPr>
          <w:rFonts w:eastAsiaTheme="minorEastAsia"/>
          <w:b w:val="0"/>
          <w:color w:val="auto"/>
          <w:lang w:eastAsia="en-GB"/>
        </w:rPr>
        <w:tab/>
      </w:r>
      <w:r>
        <w:t>PURPOSE</w:t>
      </w:r>
      <w:r>
        <w:tab/>
      </w:r>
      <w:r>
        <w:fldChar w:fldCharType="begin"/>
      </w:r>
      <w:r>
        <w:instrText xml:space="preserve"> PAGEREF _Toc66880005 \h </w:instrText>
      </w:r>
      <w:r>
        <w:fldChar w:fldCharType="separate"/>
      </w:r>
      <w:r>
        <w:t>5</w:t>
      </w:r>
      <w:r>
        <w:fldChar w:fldCharType="end"/>
      </w:r>
    </w:p>
    <w:p w14:paraId="72CF64C0" w14:textId="282673B9" w:rsidR="00025DC7" w:rsidRDefault="00025DC7">
      <w:pPr>
        <w:pStyle w:val="TOC1"/>
        <w:rPr>
          <w:rFonts w:eastAsiaTheme="minorEastAsia"/>
          <w:b w:val="0"/>
          <w:color w:val="auto"/>
          <w:lang w:eastAsia="en-GB"/>
        </w:rPr>
      </w:pPr>
      <w:r>
        <w:t>2</w:t>
      </w:r>
      <w:r>
        <w:rPr>
          <w:rFonts w:eastAsiaTheme="minorEastAsia"/>
          <w:b w:val="0"/>
          <w:color w:val="auto"/>
          <w:lang w:eastAsia="en-GB"/>
        </w:rPr>
        <w:tab/>
      </w:r>
      <w:r>
        <w:t>AND OBJECTIVES</w:t>
      </w:r>
      <w:r>
        <w:tab/>
      </w:r>
      <w:r>
        <w:fldChar w:fldCharType="begin"/>
      </w:r>
      <w:r>
        <w:instrText xml:space="preserve"> PAGEREF _Toc66880006 \h </w:instrText>
      </w:r>
      <w:r>
        <w:fldChar w:fldCharType="separate"/>
      </w:r>
      <w:r>
        <w:t>5</w:t>
      </w:r>
      <w:r>
        <w:fldChar w:fldCharType="end"/>
      </w:r>
    </w:p>
    <w:p w14:paraId="19590DE4" w14:textId="6C7A3CF7" w:rsidR="00025DC7" w:rsidRDefault="00025DC7">
      <w:pPr>
        <w:pStyle w:val="TOC1"/>
        <w:rPr>
          <w:rFonts w:eastAsiaTheme="minorEastAsia"/>
          <w:b w:val="0"/>
          <w:color w:val="auto"/>
          <w:lang w:eastAsia="en-GB"/>
        </w:rPr>
      </w:pPr>
      <w:r>
        <w:t>3</w:t>
      </w:r>
      <w:r>
        <w:rPr>
          <w:rFonts w:eastAsiaTheme="minorEastAsia"/>
          <w:b w:val="0"/>
          <w:color w:val="auto"/>
          <w:lang w:eastAsia="en-GB"/>
        </w:rPr>
        <w:tab/>
      </w:r>
      <w:r>
        <w:t>FEATURES OF VTS IN INLAND WATERS</w:t>
      </w:r>
      <w:r>
        <w:tab/>
      </w:r>
      <w:r>
        <w:fldChar w:fldCharType="begin"/>
      </w:r>
      <w:r>
        <w:instrText xml:space="preserve"> PAGEREF _Toc66880007 \h </w:instrText>
      </w:r>
      <w:r>
        <w:fldChar w:fldCharType="separate"/>
      </w:r>
      <w:r>
        <w:t>5</w:t>
      </w:r>
      <w:r>
        <w:fldChar w:fldCharType="end"/>
      </w:r>
    </w:p>
    <w:p w14:paraId="0876AC4A" w14:textId="7FA8E8EA" w:rsidR="00025DC7" w:rsidRDefault="00025DC7">
      <w:pPr>
        <w:pStyle w:val="TOC2"/>
        <w:rPr>
          <w:rFonts w:eastAsiaTheme="minorEastAsia"/>
          <w:color w:val="auto"/>
          <w:lang w:eastAsia="en-GB"/>
        </w:rPr>
      </w:pPr>
      <w:r>
        <w:t>3.1</w:t>
      </w:r>
      <w:r>
        <w:rPr>
          <w:rFonts w:eastAsiaTheme="minorEastAsia"/>
          <w:color w:val="auto"/>
          <w:lang w:eastAsia="en-GB"/>
        </w:rPr>
        <w:tab/>
      </w:r>
      <w:r>
        <w:t>Ships and crew</w:t>
      </w:r>
      <w:r>
        <w:tab/>
      </w:r>
      <w:r>
        <w:fldChar w:fldCharType="begin"/>
      </w:r>
      <w:r>
        <w:instrText xml:space="preserve"> PAGEREF _Toc66880008 \h </w:instrText>
      </w:r>
      <w:r>
        <w:fldChar w:fldCharType="separate"/>
      </w:r>
      <w:r>
        <w:t>5</w:t>
      </w:r>
      <w:r>
        <w:fldChar w:fldCharType="end"/>
      </w:r>
    </w:p>
    <w:p w14:paraId="4BBC38CC" w14:textId="0AE0790E" w:rsidR="00025DC7" w:rsidRDefault="00025DC7">
      <w:pPr>
        <w:pStyle w:val="TOC2"/>
        <w:rPr>
          <w:rFonts w:eastAsiaTheme="minorEastAsia"/>
          <w:color w:val="auto"/>
          <w:lang w:eastAsia="en-GB"/>
        </w:rPr>
      </w:pPr>
      <w:r>
        <w:t>3.2</w:t>
      </w:r>
      <w:r>
        <w:rPr>
          <w:rFonts w:eastAsiaTheme="minorEastAsia"/>
          <w:color w:val="auto"/>
          <w:lang w:eastAsia="en-GB"/>
        </w:rPr>
        <w:tab/>
      </w:r>
      <w:r>
        <w:t>Vessel traffic flow</w:t>
      </w:r>
      <w:r>
        <w:tab/>
      </w:r>
      <w:r>
        <w:fldChar w:fldCharType="begin"/>
      </w:r>
      <w:r>
        <w:instrText xml:space="preserve"> PAGEREF _Toc66880009 \h </w:instrText>
      </w:r>
      <w:r>
        <w:fldChar w:fldCharType="separate"/>
      </w:r>
      <w:r>
        <w:t>6</w:t>
      </w:r>
      <w:r>
        <w:fldChar w:fldCharType="end"/>
      </w:r>
    </w:p>
    <w:p w14:paraId="0EDBC081" w14:textId="54D1A86E" w:rsidR="00025DC7" w:rsidRDefault="00025DC7">
      <w:pPr>
        <w:pStyle w:val="TOC2"/>
        <w:rPr>
          <w:rFonts w:eastAsiaTheme="minorEastAsia"/>
          <w:color w:val="auto"/>
          <w:lang w:eastAsia="en-GB"/>
        </w:rPr>
      </w:pPr>
      <w:r>
        <w:t>3.3</w:t>
      </w:r>
      <w:r>
        <w:rPr>
          <w:rFonts w:eastAsiaTheme="minorEastAsia"/>
          <w:color w:val="auto"/>
          <w:lang w:eastAsia="en-GB"/>
        </w:rPr>
        <w:tab/>
      </w:r>
      <w:r>
        <w:t>Equipment</w:t>
      </w:r>
      <w:r>
        <w:tab/>
      </w:r>
      <w:r>
        <w:fldChar w:fldCharType="begin"/>
      </w:r>
      <w:r>
        <w:instrText xml:space="preserve"> PAGEREF _Toc66880010 \h </w:instrText>
      </w:r>
      <w:r>
        <w:fldChar w:fldCharType="separate"/>
      </w:r>
      <w:r>
        <w:t>6</w:t>
      </w:r>
      <w:r>
        <w:fldChar w:fldCharType="end"/>
      </w:r>
    </w:p>
    <w:p w14:paraId="1F74D8E7" w14:textId="717B1649" w:rsidR="00025DC7" w:rsidRDefault="00025DC7">
      <w:pPr>
        <w:pStyle w:val="TOC2"/>
        <w:rPr>
          <w:rFonts w:eastAsiaTheme="minorEastAsia"/>
          <w:color w:val="auto"/>
          <w:lang w:eastAsia="en-GB"/>
        </w:rPr>
      </w:pPr>
      <w:r>
        <w:t>3.4</w:t>
      </w:r>
      <w:r>
        <w:rPr>
          <w:rFonts w:eastAsiaTheme="minorEastAsia"/>
          <w:color w:val="auto"/>
          <w:lang w:eastAsia="en-GB"/>
        </w:rPr>
        <w:tab/>
      </w:r>
      <w:r>
        <w:t>General navigation environment</w:t>
      </w:r>
      <w:r>
        <w:tab/>
      </w:r>
      <w:r>
        <w:fldChar w:fldCharType="begin"/>
      </w:r>
      <w:r>
        <w:instrText xml:space="preserve"> PAGEREF _Toc66880011 \h </w:instrText>
      </w:r>
      <w:r>
        <w:fldChar w:fldCharType="separate"/>
      </w:r>
      <w:r>
        <w:t>6</w:t>
      </w:r>
      <w:r>
        <w:fldChar w:fldCharType="end"/>
      </w:r>
    </w:p>
    <w:p w14:paraId="60B1C6B2" w14:textId="4D694034" w:rsidR="00025DC7" w:rsidRDefault="00025DC7">
      <w:pPr>
        <w:pStyle w:val="TOC1"/>
        <w:rPr>
          <w:rFonts w:eastAsiaTheme="minorEastAsia"/>
          <w:b w:val="0"/>
          <w:color w:val="auto"/>
          <w:lang w:eastAsia="en-GB"/>
        </w:rPr>
      </w:pPr>
      <w:r>
        <w:t>4</w:t>
      </w:r>
      <w:r>
        <w:rPr>
          <w:rFonts w:eastAsiaTheme="minorEastAsia"/>
          <w:b w:val="0"/>
          <w:color w:val="auto"/>
          <w:lang w:eastAsia="en-GB"/>
        </w:rPr>
        <w:tab/>
      </w:r>
      <w:r w:rsidRPr="00C9709E">
        <w:t>IALA GUIDANCE OF RELEVANCE TO VTS IN INLAND WATERS</w:t>
      </w:r>
      <w:r>
        <w:tab/>
      </w:r>
      <w:r>
        <w:fldChar w:fldCharType="begin"/>
      </w:r>
      <w:r>
        <w:instrText xml:space="preserve"> PAGEREF _Toc66880012 \h </w:instrText>
      </w:r>
      <w:r>
        <w:fldChar w:fldCharType="separate"/>
      </w:r>
      <w:r>
        <w:t>6</w:t>
      </w:r>
      <w:r>
        <w:fldChar w:fldCharType="end"/>
      </w:r>
    </w:p>
    <w:p w14:paraId="1F207E05" w14:textId="18F181C6" w:rsidR="00025DC7" w:rsidRDefault="00025DC7">
      <w:pPr>
        <w:pStyle w:val="TOC2"/>
        <w:rPr>
          <w:rFonts w:eastAsiaTheme="minorEastAsia"/>
          <w:color w:val="auto"/>
          <w:lang w:eastAsia="en-GB"/>
        </w:rPr>
      </w:pPr>
      <w:r>
        <w:t>4.1</w:t>
      </w:r>
      <w:r>
        <w:rPr>
          <w:rFonts w:eastAsiaTheme="minorEastAsia"/>
          <w:color w:val="auto"/>
          <w:lang w:eastAsia="en-GB"/>
        </w:rPr>
        <w:tab/>
      </w:r>
      <w:r w:rsidRPr="00C9709E">
        <w:t>REGULATORY AND LEGAL FRAMEWORK</w:t>
      </w:r>
      <w:r>
        <w:tab/>
      </w:r>
      <w:r>
        <w:fldChar w:fldCharType="begin"/>
      </w:r>
      <w:r>
        <w:instrText xml:space="preserve"> PAGEREF _Toc66880013 \h </w:instrText>
      </w:r>
      <w:r>
        <w:fldChar w:fldCharType="separate"/>
      </w:r>
      <w:r>
        <w:t>7</w:t>
      </w:r>
      <w:r>
        <w:fldChar w:fldCharType="end"/>
      </w:r>
    </w:p>
    <w:p w14:paraId="3C8F5A1C" w14:textId="58E6A0CB" w:rsidR="00025DC7" w:rsidRDefault="00025DC7">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_Toc66880014 \h </w:instrText>
      </w:r>
      <w:r>
        <w:rPr>
          <w:noProof/>
        </w:rPr>
      </w:r>
      <w:r>
        <w:rPr>
          <w:noProof/>
        </w:rPr>
        <w:fldChar w:fldCharType="separate"/>
      </w:r>
      <w:r>
        <w:rPr>
          <w:noProof/>
        </w:rPr>
        <w:t>7</w:t>
      </w:r>
      <w:r>
        <w:rPr>
          <w:noProof/>
        </w:rPr>
        <w:fldChar w:fldCharType="end"/>
      </w:r>
    </w:p>
    <w:p w14:paraId="6280CB45" w14:textId="08280FF0" w:rsidR="00025DC7" w:rsidRDefault="00025DC7">
      <w:pPr>
        <w:pStyle w:val="TOC3"/>
        <w:tabs>
          <w:tab w:val="left" w:pos="1134"/>
          <w:tab w:val="right" w:leader="dot" w:pos="10195"/>
        </w:tabs>
        <w:rPr>
          <w:rFonts w:eastAsiaTheme="minorEastAsia"/>
          <w:noProof/>
          <w:sz w:val="22"/>
          <w:lang w:eastAsia="en-GB"/>
        </w:rPr>
      </w:pPr>
      <w:r>
        <w:rPr>
          <w:noProof/>
        </w:rPr>
        <w:t>4.1.2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_Toc66880015 \h </w:instrText>
      </w:r>
      <w:r>
        <w:rPr>
          <w:noProof/>
        </w:rPr>
      </w:r>
      <w:r>
        <w:rPr>
          <w:noProof/>
        </w:rPr>
        <w:fldChar w:fldCharType="separate"/>
      </w:r>
      <w:r>
        <w:rPr>
          <w:noProof/>
        </w:rPr>
        <w:t>7</w:t>
      </w:r>
      <w:r>
        <w:rPr>
          <w:noProof/>
        </w:rPr>
        <w:fldChar w:fldCharType="end"/>
      </w:r>
    </w:p>
    <w:p w14:paraId="020313E0" w14:textId="2EB57FB7" w:rsidR="00025DC7" w:rsidRDefault="00025DC7">
      <w:pPr>
        <w:pStyle w:val="TOC2"/>
        <w:rPr>
          <w:rFonts w:eastAsiaTheme="minorEastAsia"/>
          <w:color w:val="auto"/>
          <w:lang w:eastAsia="en-GB"/>
        </w:rPr>
      </w:pPr>
      <w:r>
        <w:t>4.2</w:t>
      </w:r>
      <w:r>
        <w:rPr>
          <w:rFonts w:eastAsiaTheme="minorEastAsia"/>
          <w:color w:val="auto"/>
          <w:lang w:eastAsia="en-GB"/>
        </w:rPr>
        <w:tab/>
      </w:r>
      <w:r w:rsidRPr="00C9709E">
        <w:t>IMPLEMENTATION</w:t>
      </w:r>
      <w:r>
        <w:tab/>
      </w:r>
      <w:r>
        <w:fldChar w:fldCharType="begin"/>
      </w:r>
      <w:r>
        <w:instrText xml:space="preserve"> PAGEREF _Toc66880016 \h </w:instrText>
      </w:r>
      <w:r>
        <w:fldChar w:fldCharType="separate"/>
      </w:r>
      <w:r>
        <w:t>8</w:t>
      </w:r>
      <w:r>
        <w:fldChar w:fldCharType="end"/>
      </w:r>
    </w:p>
    <w:p w14:paraId="4B1E2AE0" w14:textId="0483A303" w:rsidR="00025DC7" w:rsidRDefault="00025DC7">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_Toc66880017 \h </w:instrText>
      </w:r>
      <w:r>
        <w:rPr>
          <w:noProof/>
        </w:rPr>
      </w:r>
      <w:r>
        <w:rPr>
          <w:noProof/>
        </w:rPr>
        <w:fldChar w:fldCharType="separate"/>
      </w:r>
      <w:r>
        <w:rPr>
          <w:noProof/>
        </w:rPr>
        <w:t>8</w:t>
      </w:r>
      <w:r>
        <w:rPr>
          <w:noProof/>
        </w:rPr>
        <w:fldChar w:fldCharType="end"/>
      </w:r>
    </w:p>
    <w:p w14:paraId="5F5FBD8D" w14:textId="481B396D" w:rsidR="00025DC7" w:rsidRDefault="00025DC7">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_Toc66880018 \h </w:instrText>
      </w:r>
      <w:r>
        <w:rPr>
          <w:noProof/>
        </w:rPr>
      </w:r>
      <w:r>
        <w:rPr>
          <w:noProof/>
        </w:rPr>
        <w:fldChar w:fldCharType="separate"/>
      </w:r>
      <w:r>
        <w:rPr>
          <w:noProof/>
        </w:rPr>
        <w:t>8</w:t>
      </w:r>
      <w:r>
        <w:rPr>
          <w:noProof/>
        </w:rPr>
        <w:fldChar w:fldCharType="end"/>
      </w:r>
    </w:p>
    <w:p w14:paraId="76F7A376" w14:textId="36A8474B" w:rsidR="00025DC7" w:rsidRDefault="00025DC7">
      <w:pPr>
        <w:pStyle w:val="TOC2"/>
        <w:rPr>
          <w:rFonts w:eastAsiaTheme="minorEastAsia"/>
          <w:color w:val="auto"/>
          <w:lang w:eastAsia="en-GB"/>
        </w:rPr>
      </w:pPr>
      <w:r>
        <w:t>4.3</w:t>
      </w:r>
      <w:r>
        <w:rPr>
          <w:rFonts w:eastAsiaTheme="minorEastAsia"/>
          <w:color w:val="auto"/>
          <w:lang w:eastAsia="en-GB"/>
        </w:rPr>
        <w:tab/>
      </w:r>
      <w:r w:rsidRPr="00C9709E">
        <w:t>OPERATIONS</w:t>
      </w:r>
      <w:r>
        <w:tab/>
      </w:r>
      <w:r>
        <w:fldChar w:fldCharType="begin"/>
      </w:r>
      <w:r>
        <w:instrText xml:space="preserve"> PAGEREF _Toc66880019 \h </w:instrText>
      </w:r>
      <w:r>
        <w:fldChar w:fldCharType="separate"/>
      </w:r>
      <w:r>
        <w:t>8</w:t>
      </w:r>
      <w:r>
        <w:fldChar w:fldCharType="end"/>
      </w:r>
    </w:p>
    <w:p w14:paraId="1546CC86" w14:textId="362A4182" w:rsidR="00025DC7" w:rsidRDefault="00025DC7">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_Toc66880020 \h </w:instrText>
      </w:r>
      <w:r>
        <w:rPr>
          <w:noProof/>
        </w:rPr>
      </w:r>
      <w:r>
        <w:rPr>
          <w:noProof/>
        </w:rPr>
        <w:fldChar w:fldCharType="separate"/>
      </w:r>
      <w:r>
        <w:rPr>
          <w:noProof/>
        </w:rPr>
        <w:t>8</w:t>
      </w:r>
      <w:r>
        <w:rPr>
          <w:noProof/>
        </w:rPr>
        <w:fldChar w:fldCharType="end"/>
      </w:r>
    </w:p>
    <w:p w14:paraId="5820DE76" w14:textId="70C59C7A" w:rsidR="00025DC7" w:rsidRDefault="00025DC7">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_Toc66880021 \h </w:instrText>
      </w:r>
      <w:r>
        <w:rPr>
          <w:noProof/>
        </w:rPr>
      </w:r>
      <w:r>
        <w:rPr>
          <w:noProof/>
        </w:rPr>
        <w:fldChar w:fldCharType="separate"/>
      </w:r>
      <w:r>
        <w:rPr>
          <w:noProof/>
        </w:rPr>
        <w:t>9</w:t>
      </w:r>
      <w:r>
        <w:rPr>
          <w:noProof/>
        </w:rPr>
        <w:fldChar w:fldCharType="end"/>
      </w:r>
    </w:p>
    <w:p w14:paraId="00032E09" w14:textId="478ADF02" w:rsidR="00025DC7" w:rsidRDefault="00025DC7">
      <w:pPr>
        <w:pStyle w:val="TOC2"/>
        <w:rPr>
          <w:rFonts w:eastAsiaTheme="minorEastAsia"/>
          <w:color w:val="auto"/>
          <w:lang w:eastAsia="en-GB"/>
        </w:rPr>
      </w:pPr>
      <w:r>
        <w:t>4.4</w:t>
      </w:r>
      <w:r>
        <w:rPr>
          <w:rFonts w:eastAsiaTheme="minorEastAsia"/>
          <w:color w:val="auto"/>
          <w:lang w:eastAsia="en-GB"/>
        </w:rPr>
        <w:tab/>
      </w:r>
      <w:r w:rsidRPr="00C9709E">
        <w:t>COMMUNICATIONS</w:t>
      </w:r>
      <w:r>
        <w:tab/>
      </w:r>
      <w:r>
        <w:fldChar w:fldCharType="begin"/>
      </w:r>
      <w:r>
        <w:instrText xml:space="preserve"> PAGEREF _Toc66880022 \h </w:instrText>
      </w:r>
      <w:r>
        <w:fldChar w:fldCharType="separate"/>
      </w:r>
      <w:r>
        <w:t>9</w:t>
      </w:r>
      <w:r>
        <w:fldChar w:fldCharType="end"/>
      </w:r>
    </w:p>
    <w:p w14:paraId="1509C898" w14:textId="16E35B01" w:rsidR="00025DC7" w:rsidRDefault="00025DC7">
      <w:pPr>
        <w:pStyle w:val="TOC3"/>
        <w:tabs>
          <w:tab w:val="left" w:pos="1134"/>
          <w:tab w:val="right" w:leader="dot" w:pos="10195"/>
        </w:tabs>
        <w:rPr>
          <w:rFonts w:eastAsiaTheme="minorEastAsia"/>
          <w:noProof/>
          <w:sz w:val="22"/>
          <w:lang w:eastAsia="en-GB"/>
        </w:rPr>
      </w:pPr>
      <w:r>
        <w:rPr>
          <w:noProof/>
        </w:rPr>
        <w:t>4.4.1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_Toc66880023 \h </w:instrText>
      </w:r>
      <w:r>
        <w:rPr>
          <w:noProof/>
        </w:rPr>
      </w:r>
      <w:r>
        <w:rPr>
          <w:noProof/>
        </w:rPr>
        <w:fldChar w:fldCharType="separate"/>
      </w:r>
      <w:r>
        <w:rPr>
          <w:noProof/>
        </w:rPr>
        <w:t>9</w:t>
      </w:r>
      <w:r>
        <w:rPr>
          <w:noProof/>
        </w:rPr>
        <w:fldChar w:fldCharType="end"/>
      </w:r>
    </w:p>
    <w:p w14:paraId="336120F9" w14:textId="1DE2C4EE" w:rsidR="00025DC7" w:rsidRDefault="00025DC7">
      <w:pPr>
        <w:pStyle w:val="TOC3"/>
        <w:tabs>
          <w:tab w:val="left" w:pos="1134"/>
          <w:tab w:val="right" w:leader="dot" w:pos="10195"/>
        </w:tabs>
        <w:rPr>
          <w:rFonts w:eastAsiaTheme="minorEastAsia"/>
          <w:noProof/>
          <w:sz w:val="22"/>
          <w:lang w:eastAsia="en-GB"/>
        </w:rPr>
      </w:pPr>
      <w:r>
        <w:rPr>
          <w:noProof/>
        </w:rPr>
        <w:t>4.4.2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_Toc66880024 \h </w:instrText>
      </w:r>
      <w:r>
        <w:rPr>
          <w:noProof/>
        </w:rPr>
      </w:r>
      <w:r>
        <w:rPr>
          <w:noProof/>
        </w:rPr>
        <w:fldChar w:fldCharType="separate"/>
      </w:r>
      <w:r>
        <w:rPr>
          <w:noProof/>
        </w:rPr>
        <w:t>9</w:t>
      </w:r>
      <w:r>
        <w:rPr>
          <w:noProof/>
        </w:rPr>
        <w:fldChar w:fldCharType="end"/>
      </w:r>
    </w:p>
    <w:p w14:paraId="303AC923" w14:textId="0FC42288" w:rsidR="00025DC7" w:rsidRDefault="00025DC7">
      <w:pPr>
        <w:pStyle w:val="TOC2"/>
        <w:rPr>
          <w:rFonts w:eastAsiaTheme="minorEastAsia"/>
          <w:color w:val="auto"/>
          <w:lang w:eastAsia="en-GB"/>
        </w:rPr>
      </w:pPr>
      <w:r>
        <w:t>4.5</w:t>
      </w:r>
      <w:r>
        <w:rPr>
          <w:rFonts w:eastAsiaTheme="minorEastAsia"/>
          <w:color w:val="auto"/>
          <w:lang w:eastAsia="en-GB"/>
        </w:rPr>
        <w:tab/>
      </w:r>
      <w:r w:rsidRPr="00C9709E">
        <w:t>AUDITING &amp; ASSESSING</w:t>
      </w:r>
      <w:r>
        <w:tab/>
      </w:r>
      <w:r>
        <w:fldChar w:fldCharType="begin"/>
      </w:r>
      <w:r>
        <w:instrText xml:space="preserve"> PAGEREF _Toc66880025 \h </w:instrText>
      </w:r>
      <w:r>
        <w:fldChar w:fldCharType="separate"/>
      </w:r>
      <w:r>
        <w:t>9</w:t>
      </w:r>
      <w:r>
        <w:fldChar w:fldCharType="end"/>
      </w:r>
    </w:p>
    <w:p w14:paraId="5A430949" w14:textId="39131248" w:rsidR="00025DC7" w:rsidRDefault="00025DC7">
      <w:pPr>
        <w:pStyle w:val="TOC3"/>
        <w:tabs>
          <w:tab w:val="left" w:pos="1134"/>
          <w:tab w:val="right" w:leader="dot" w:pos="10195"/>
        </w:tabs>
        <w:rPr>
          <w:rFonts w:eastAsiaTheme="minorEastAsia"/>
          <w:noProof/>
          <w:sz w:val="22"/>
          <w:lang w:eastAsia="en-GB"/>
        </w:rPr>
      </w:pPr>
      <w:r>
        <w:rPr>
          <w:noProof/>
        </w:rPr>
        <w:t>4.5.1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_Toc66880026 \h </w:instrText>
      </w:r>
      <w:r>
        <w:rPr>
          <w:noProof/>
        </w:rPr>
      </w:r>
      <w:r>
        <w:rPr>
          <w:noProof/>
        </w:rPr>
        <w:fldChar w:fldCharType="separate"/>
      </w:r>
      <w:r>
        <w:rPr>
          <w:noProof/>
        </w:rPr>
        <w:t>9</w:t>
      </w:r>
      <w:r>
        <w:rPr>
          <w:noProof/>
        </w:rPr>
        <w:fldChar w:fldCharType="end"/>
      </w:r>
    </w:p>
    <w:p w14:paraId="58C8153D" w14:textId="1F636BE5" w:rsidR="00025DC7" w:rsidRDefault="00025DC7">
      <w:pPr>
        <w:pStyle w:val="TOC3"/>
        <w:tabs>
          <w:tab w:val="left" w:pos="1134"/>
          <w:tab w:val="right" w:leader="dot" w:pos="10195"/>
        </w:tabs>
        <w:rPr>
          <w:rFonts w:eastAsiaTheme="minorEastAsia"/>
          <w:noProof/>
          <w:sz w:val="22"/>
          <w:lang w:eastAsia="en-GB"/>
        </w:rPr>
      </w:pPr>
      <w:r>
        <w:rPr>
          <w:noProof/>
        </w:rPr>
        <w:t>4.5.2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_Toc66880027 \h </w:instrText>
      </w:r>
      <w:r>
        <w:rPr>
          <w:noProof/>
        </w:rPr>
      </w:r>
      <w:r>
        <w:rPr>
          <w:noProof/>
        </w:rPr>
        <w:fldChar w:fldCharType="separate"/>
      </w:r>
      <w:r>
        <w:rPr>
          <w:noProof/>
        </w:rPr>
        <w:t>10</w:t>
      </w:r>
      <w:r>
        <w:rPr>
          <w:noProof/>
        </w:rPr>
        <w:fldChar w:fldCharType="end"/>
      </w:r>
    </w:p>
    <w:p w14:paraId="0EE3B3E8" w14:textId="40032213" w:rsidR="00025DC7" w:rsidRDefault="00025DC7">
      <w:pPr>
        <w:pStyle w:val="TOC2"/>
        <w:rPr>
          <w:rFonts w:eastAsiaTheme="minorEastAsia"/>
          <w:color w:val="auto"/>
          <w:lang w:eastAsia="en-GB"/>
        </w:rPr>
      </w:pPr>
      <w:r>
        <w:t>4.6</w:t>
      </w:r>
      <w:r>
        <w:rPr>
          <w:rFonts w:eastAsiaTheme="minorEastAsia"/>
          <w:color w:val="auto"/>
          <w:lang w:eastAsia="en-GB"/>
        </w:rPr>
        <w:tab/>
      </w:r>
      <w:r w:rsidRPr="00C9709E">
        <w:t>ADDITIONAL SERVICES</w:t>
      </w:r>
      <w:r>
        <w:tab/>
      </w:r>
      <w:r>
        <w:fldChar w:fldCharType="begin"/>
      </w:r>
      <w:r>
        <w:instrText xml:space="preserve"> PAGEREF _Toc66880028 \h </w:instrText>
      </w:r>
      <w:r>
        <w:fldChar w:fldCharType="separate"/>
      </w:r>
      <w:r>
        <w:t>10</w:t>
      </w:r>
      <w:r>
        <w:fldChar w:fldCharType="end"/>
      </w:r>
    </w:p>
    <w:p w14:paraId="50799097" w14:textId="005F9FB3" w:rsidR="00025DC7" w:rsidRDefault="00025DC7">
      <w:pPr>
        <w:pStyle w:val="TOC3"/>
        <w:tabs>
          <w:tab w:val="left" w:pos="1134"/>
          <w:tab w:val="right" w:leader="dot" w:pos="10195"/>
        </w:tabs>
        <w:rPr>
          <w:rFonts w:eastAsiaTheme="minorEastAsia"/>
          <w:noProof/>
          <w:sz w:val="22"/>
          <w:lang w:eastAsia="en-GB"/>
        </w:rPr>
      </w:pPr>
      <w:r>
        <w:rPr>
          <w:noProof/>
        </w:rPr>
        <w:t>4.6.1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_Toc66880029 \h </w:instrText>
      </w:r>
      <w:r>
        <w:rPr>
          <w:noProof/>
        </w:rPr>
      </w:r>
      <w:r>
        <w:rPr>
          <w:noProof/>
        </w:rPr>
        <w:fldChar w:fldCharType="separate"/>
      </w:r>
      <w:r>
        <w:rPr>
          <w:noProof/>
        </w:rPr>
        <w:t>10</w:t>
      </w:r>
      <w:r>
        <w:rPr>
          <w:noProof/>
        </w:rPr>
        <w:fldChar w:fldCharType="end"/>
      </w:r>
    </w:p>
    <w:p w14:paraId="62ACCB5E" w14:textId="653C6BB1" w:rsidR="00025DC7" w:rsidRDefault="00025DC7">
      <w:pPr>
        <w:pStyle w:val="TOC3"/>
        <w:tabs>
          <w:tab w:val="left" w:pos="1134"/>
          <w:tab w:val="right" w:leader="dot" w:pos="10195"/>
        </w:tabs>
        <w:rPr>
          <w:rFonts w:eastAsiaTheme="minorEastAsia"/>
          <w:noProof/>
          <w:sz w:val="22"/>
          <w:lang w:eastAsia="en-GB"/>
        </w:rPr>
      </w:pPr>
      <w:r>
        <w:rPr>
          <w:noProof/>
        </w:rPr>
        <w:t>4.6.2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_Toc66880030 \h </w:instrText>
      </w:r>
      <w:r>
        <w:rPr>
          <w:noProof/>
        </w:rPr>
      </w:r>
      <w:r>
        <w:rPr>
          <w:noProof/>
        </w:rPr>
        <w:fldChar w:fldCharType="separate"/>
      </w:r>
      <w:r>
        <w:rPr>
          <w:noProof/>
        </w:rPr>
        <w:t>10</w:t>
      </w:r>
      <w:r>
        <w:rPr>
          <w:noProof/>
        </w:rPr>
        <w:fldChar w:fldCharType="end"/>
      </w:r>
    </w:p>
    <w:p w14:paraId="1A02BF2D" w14:textId="774AC7E1" w:rsidR="00025DC7" w:rsidRDefault="00025DC7">
      <w:pPr>
        <w:pStyle w:val="TOC2"/>
        <w:rPr>
          <w:rFonts w:eastAsiaTheme="minorEastAsia"/>
          <w:color w:val="auto"/>
          <w:lang w:eastAsia="en-GB"/>
        </w:rPr>
      </w:pPr>
      <w:r>
        <w:t>4.7</w:t>
      </w:r>
      <w:r>
        <w:rPr>
          <w:rFonts w:eastAsiaTheme="minorEastAsia"/>
          <w:color w:val="auto"/>
          <w:lang w:eastAsia="en-GB"/>
        </w:rPr>
        <w:tab/>
      </w:r>
      <w:r w:rsidRPr="00C9709E">
        <w:t>DATA &amp; INFORMATION MANAGEMENT</w:t>
      </w:r>
      <w:r>
        <w:tab/>
      </w:r>
      <w:r>
        <w:fldChar w:fldCharType="begin"/>
      </w:r>
      <w:r>
        <w:instrText xml:space="preserve"> PAGEREF _Toc66880031 \h </w:instrText>
      </w:r>
      <w:r>
        <w:fldChar w:fldCharType="separate"/>
      </w:r>
      <w:r>
        <w:t>10</w:t>
      </w:r>
      <w:r>
        <w:fldChar w:fldCharType="end"/>
      </w:r>
    </w:p>
    <w:p w14:paraId="766CD5A5" w14:textId="33715E95" w:rsidR="00025DC7" w:rsidRDefault="00025DC7">
      <w:pPr>
        <w:pStyle w:val="TOC3"/>
        <w:tabs>
          <w:tab w:val="left" w:pos="1134"/>
          <w:tab w:val="right" w:leader="dot" w:pos="10195"/>
        </w:tabs>
        <w:rPr>
          <w:rFonts w:eastAsiaTheme="minorEastAsia"/>
          <w:noProof/>
          <w:sz w:val="22"/>
          <w:lang w:eastAsia="en-GB"/>
        </w:rPr>
      </w:pPr>
      <w:r>
        <w:rPr>
          <w:noProof/>
        </w:rPr>
        <w:t>4.7.1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_Toc66880032 \h </w:instrText>
      </w:r>
      <w:r>
        <w:rPr>
          <w:noProof/>
        </w:rPr>
      </w:r>
      <w:r>
        <w:rPr>
          <w:noProof/>
        </w:rPr>
        <w:fldChar w:fldCharType="separate"/>
      </w:r>
      <w:r>
        <w:rPr>
          <w:noProof/>
        </w:rPr>
        <w:t>10</w:t>
      </w:r>
      <w:r>
        <w:rPr>
          <w:noProof/>
        </w:rPr>
        <w:fldChar w:fldCharType="end"/>
      </w:r>
    </w:p>
    <w:p w14:paraId="484D12E7" w14:textId="15B399AD" w:rsidR="00025DC7" w:rsidRDefault="00025DC7">
      <w:pPr>
        <w:pStyle w:val="TOC3"/>
        <w:tabs>
          <w:tab w:val="left" w:pos="1134"/>
          <w:tab w:val="right" w:leader="dot" w:pos="10195"/>
        </w:tabs>
        <w:rPr>
          <w:rFonts w:eastAsiaTheme="minorEastAsia"/>
          <w:noProof/>
          <w:sz w:val="22"/>
          <w:lang w:eastAsia="en-GB"/>
        </w:rPr>
      </w:pPr>
      <w:r>
        <w:rPr>
          <w:noProof/>
        </w:rPr>
        <w:t>4.7.2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_Toc66880033 \h </w:instrText>
      </w:r>
      <w:r>
        <w:rPr>
          <w:noProof/>
        </w:rPr>
      </w:r>
      <w:r>
        <w:rPr>
          <w:noProof/>
        </w:rPr>
        <w:fldChar w:fldCharType="separate"/>
      </w:r>
      <w:r>
        <w:rPr>
          <w:noProof/>
        </w:rPr>
        <w:t>10</w:t>
      </w:r>
      <w:r>
        <w:rPr>
          <w:noProof/>
        </w:rPr>
        <w:fldChar w:fldCharType="end"/>
      </w:r>
    </w:p>
    <w:p w14:paraId="4FDAFA6A" w14:textId="144ED877" w:rsidR="00025DC7" w:rsidRDefault="00025DC7">
      <w:pPr>
        <w:pStyle w:val="TOC2"/>
        <w:rPr>
          <w:rFonts w:eastAsiaTheme="minorEastAsia"/>
          <w:color w:val="auto"/>
          <w:lang w:eastAsia="en-GB"/>
        </w:rPr>
      </w:pPr>
      <w:r>
        <w:t>4.8</w:t>
      </w:r>
      <w:r>
        <w:rPr>
          <w:rFonts w:eastAsiaTheme="minorEastAsia"/>
          <w:color w:val="auto"/>
          <w:lang w:eastAsia="en-GB"/>
        </w:rPr>
        <w:tab/>
      </w:r>
      <w:r w:rsidRPr="00C9709E">
        <w:t>TECHNOLOGIES &amp; PROCUREMENT</w:t>
      </w:r>
      <w:r>
        <w:tab/>
      </w:r>
      <w:r>
        <w:fldChar w:fldCharType="begin"/>
      </w:r>
      <w:r>
        <w:instrText xml:space="preserve"> PAGEREF _Toc66880034 \h </w:instrText>
      </w:r>
      <w:r>
        <w:fldChar w:fldCharType="separate"/>
      </w:r>
      <w:r>
        <w:t>10</w:t>
      </w:r>
      <w:r>
        <w:fldChar w:fldCharType="end"/>
      </w:r>
    </w:p>
    <w:p w14:paraId="1EC58DD3" w14:textId="2A5D270D" w:rsidR="00025DC7" w:rsidRDefault="00025DC7">
      <w:pPr>
        <w:pStyle w:val="TOC3"/>
        <w:tabs>
          <w:tab w:val="left" w:pos="1134"/>
          <w:tab w:val="right" w:leader="dot" w:pos="10195"/>
        </w:tabs>
        <w:rPr>
          <w:rFonts w:eastAsiaTheme="minorEastAsia"/>
          <w:noProof/>
          <w:sz w:val="22"/>
          <w:lang w:eastAsia="en-GB"/>
        </w:rPr>
      </w:pPr>
      <w:r>
        <w:rPr>
          <w:noProof/>
        </w:rPr>
        <w:t>4.8.1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_Toc66880035 \h </w:instrText>
      </w:r>
      <w:r>
        <w:rPr>
          <w:noProof/>
        </w:rPr>
      </w:r>
      <w:r>
        <w:rPr>
          <w:noProof/>
        </w:rPr>
        <w:fldChar w:fldCharType="separate"/>
      </w:r>
      <w:r>
        <w:rPr>
          <w:noProof/>
        </w:rPr>
        <w:t>11</w:t>
      </w:r>
      <w:r>
        <w:rPr>
          <w:noProof/>
        </w:rPr>
        <w:fldChar w:fldCharType="end"/>
      </w:r>
    </w:p>
    <w:p w14:paraId="1BDE9EE9" w14:textId="1D0F3731" w:rsidR="00025DC7" w:rsidRDefault="00025DC7">
      <w:pPr>
        <w:pStyle w:val="TOC3"/>
        <w:tabs>
          <w:tab w:val="left" w:pos="1134"/>
          <w:tab w:val="right" w:leader="dot" w:pos="10195"/>
        </w:tabs>
        <w:rPr>
          <w:rFonts w:eastAsiaTheme="minorEastAsia"/>
          <w:noProof/>
          <w:sz w:val="22"/>
          <w:lang w:eastAsia="en-GB"/>
        </w:rPr>
      </w:pPr>
      <w:r>
        <w:rPr>
          <w:noProof/>
        </w:rPr>
        <w:t>4.8.2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_Toc66880036 \h </w:instrText>
      </w:r>
      <w:r>
        <w:rPr>
          <w:noProof/>
        </w:rPr>
      </w:r>
      <w:r>
        <w:rPr>
          <w:noProof/>
        </w:rPr>
        <w:fldChar w:fldCharType="separate"/>
      </w:r>
      <w:r>
        <w:rPr>
          <w:noProof/>
        </w:rPr>
        <w:t>11</w:t>
      </w:r>
      <w:r>
        <w:rPr>
          <w:noProof/>
        </w:rPr>
        <w:fldChar w:fldCharType="end"/>
      </w:r>
    </w:p>
    <w:p w14:paraId="46832085" w14:textId="0A1ACBEC" w:rsidR="00025DC7" w:rsidRDefault="00025DC7">
      <w:pPr>
        <w:pStyle w:val="TOC2"/>
        <w:rPr>
          <w:rFonts w:eastAsiaTheme="minorEastAsia"/>
          <w:color w:val="auto"/>
          <w:lang w:eastAsia="en-GB"/>
        </w:rPr>
      </w:pPr>
      <w:r w:rsidRPr="00C9709E">
        <w:rPr>
          <w:dstrike/>
        </w:rPr>
        <w:t>DATA MODELS &amp; DATA ENCODING</w:t>
      </w:r>
      <w:r>
        <w:tab/>
      </w:r>
      <w:r>
        <w:fldChar w:fldCharType="begin"/>
      </w:r>
      <w:r>
        <w:instrText xml:space="preserve"> PAGEREF _Toc66880037 \h </w:instrText>
      </w:r>
      <w:r>
        <w:fldChar w:fldCharType="separate"/>
      </w:r>
      <w:r>
        <w:t>11</w:t>
      </w:r>
      <w:r>
        <w:fldChar w:fldCharType="end"/>
      </w:r>
    </w:p>
    <w:p w14:paraId="2F8359EC" w14:textId="559A27A0" w:rsidR="00025DC7" w:rsidRDefault="00025DC7">
      <w:pPr>
        <w:pStyle w:val="TOC2"/>
        <w:rPr>
          <w:rFonts w:eastAsiaTheme="minorEastAsia"/>
          <w:color w:val="auto"/>
          <w:lang w:eastAsia="en-GB"/>
        </w:rPr>
      </w:pPr>
      <w:r>
        <w:t>4.9</w:t>
      </w:r>
      <w:r>
        <w:rPr>
          <w:rFonts w:eastAsiaTheme="minorEastAsia"/>
          <w:color w:val="auto"/>
          <w:lang w:eastAsia="en-GB"/>
        </w:rPr>
        <w:tab/>
      </w:r>
      <w:r w:rsidRPr="00C9709E">
        <w:t>TRAINING &amp; ASSESSMENT</w:t>
      </w:r>
      <w:r>
        <w:tab/>
      </w:r>
      <w:r>
        <w:fldChar w:fldCharType="begin"/>
      </w:r>
      <w:r>
        <w:instrText xml:space="preserve"> PAGEREF _Toc66880038 \h </w:instrText>
      </w:r>
      <w:r>
        <w:fldChar w:fldCharType="separate"/>
      </w:r>
      <w:r>
        <w:t>11</w:t>
      </w:r>
      <w:r>
        <w:fldChar w:fldCharType="end"/>
      </w:r>
    </w:p>
    <w:p w14:paraId="5D1D70C6" w14:textId="019DD693" w:rsidR="00025DC7" w:rsidRDefault="00025DC7">
      <w:pPr>
        <w:pStyle w:val="TOC3"/>
        <w:tabs>
          <w:tab w:val="left" w:pos="1134"/>
          <w:tab w:val="right" w:leader="dot" w:pos="10195"/>
        </w:tabs>
        <w:rPr>
          <w:rFonts w:eastAsiaTheme="minorEastAsia"/>
          <w:noProof/>
          <w:sz w:val="22"/>
          <w:lang w:eastAsia="en-GB"/>
        </w:rPr>
      </w:pPr>
      <w:r>
        <w:rPr>
          <w:noProof/>
        </w:rPr>
        <w:t>4.9.1</w:t>
      </w:r>
      <w:r>
        <w:rPr>
          <w:rFonts w:eastAsiaTheme="minorEastAsia"/>
          <w:noProof/>
          <w:sz w:val="22"/>
          <w:lang w:eastAsia="en-GB"/>
        </w:rPr>
        <w:tab/>
      </w:r>
      <w:r>
        <w:rPr>
          <w:noProof/>
        </w:rPr>
        <w:t>Standard IALA guidance</w:t>
      </w:r>
      <w:r>
        <w:rPr>
          <w:noProof/>
        </w:rPr>
        <w:tab/>
      </w:r>
      <w:r>
        <w:rPr>
          <w:noProof/>
        </w:rPr>
        <w:fldChar w:fldCharType="begin"/>
      </w:r>
      <w:r>
        <w:rPr>
          <w:noProof/>
        </w:rPr>
        <w:instrText xml:space="preserve"> PAGEREF _Toc66880039 \h </w:instrText>
      </w:r>
      <w:r>
        <w:rPr>
          <w:noProof/>
        </w:rPr>
      </w:r>
      <w:r>
        <w:rPr>
          <w:noProof/>
        </w:rPr>
        <w:fldChar w:fldCharType="separate"/>
      </w:r>
      <w:r>
        <w:rPr>
          <w:noProof/>
        </w:rPr>
        <w:t>11</w:t>
      </w:r>
      <w:r>
        <w:rPr>
          <w:noProof/>
        </w:rPr>
        <w:fldChar w:fldCharType="end"/>
      </w:r>
    </w:p>
    <w:p w14:paraId="4D7C450E" w14:textId="2B2CE2BC" w:rsidR="00025DC7" w:rsidRDefault="00025DC7">
      <w:pPr>
        <w:pStyle w:val="TOC3"/>
        <w:tabs>
          <w:tab w:val="left" w:pos="1134"/>
          <w:tab w:val="right" w:leader="dot" w:pos="10195"/>
        </w:tabs>
        <w:rPr>
          <w:rFonts w:eastAsiaTheme="minorEastAsia"/>
          <w:noProof/>
          <w:sz w:val="22"/>
          <w:lang w:eastAsia="en-GB"/>
        </w:rPr>
      </w:pPr>
      <w:r>
        <w:rPr>
          <w:noProof/>
        </w:rPr>
        <w:t>4.9.2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_Toc66880040 \h </w:instrText>
      </w:r>
      <w:r>
        <w:rPr>
          <w:noProof/>
        </w:rPr>
      </w:r>
      <w:r>
        <w:rPr>
          <w:noProof/>
        </w:rPr>
        <w:fldChar w:fldCharType="separate"/>
      </w:r>
      <w:r>
        <w:rPr>
          <w:noProof/>
        </w:rPr>
        <w:t>12</w:t>
      </w:r>
      <w:r>
        <w:rPr>
          <w:noProof/>
        </w:rPr>
        <w:fldChar w:fldCharType="end"/>
      </w:r>
    </w:p>
    <w:p w14:paraId="3371FDDB" w14:textId="15EB7F78" w:rsidR="00025DC7" w:rsidRDefault="00025DC7">
      <w:pPr>
        <w:pStyle w:val="TOC2"/>
        <w:rPr>
          <w:rFonts w:eastAsiaTheme="minorEastAsia"/>
          <w:color w:val="auto"/>
          <w:lang w:eastAsia="en-GB"/>
        </w:rPr>
      </w:pPr>
      <w:r>
        <w:lastRenderedPageBreak/>
        <w:t>4.10</w:t>
      </w:r>
      <w:r>
        <w:rPr>
          <w:rFonts w:eastAsiaTheme="minorEastAsia"/>
          <w:color w:val="auto"/>
          <w:lang w:eastAsia="en-GB"/>
        </w:rPr>
        <w:tab/>
      </w:r>
      <w:r w:rsidRPr="00C9709E">
        <w:t>ACCREDITATION, COMPETENCY, CERTIFICATION &amp; REVALIDATION</w:t>
      </w:r>
      <w:r>
        <w:tab/>
      </w:r>
      <w:r>
        <w:fldChar w:fldCharType="begin"/>
      </w:r>
      <w:r>
        <w:instrText xml:space="preserve"> PAGEREF _Toc66880041 \h </w:instrText>
      </w:r>
      <w:r>
        <w:fldChar w:fldCharType="separate"/>
      </w:r>
      <w:r>
        <w:t>12</w:t>
      </w:r>
      <w:r>
        <w:fldChar w:fldCharType="end"/>
      </w:r>
    </w:p>
    <w:p w14:paraId="3724973F" w14:textId="7F74824E" w:rsidR="00025DC7" w:rsidRDefault="00025DC7">
      <w:pPr>
        <w:pStyle w:val="TOC3"/>
        <w:tabs>
          <w:tab w:val="left" w:pos="1134"/>
          <w:tab w:val="right" w:leader="dot" w:pos="10195"/>
        </w:tabs>
        <w:rPr>
          <w:rFonts w:eastAsiaTheme="minorEastAsia"/>
          <w:noProof/>
          <w:sz w:val="22"/>
          <w:lang w:eastAsia="en-GB"/>
        </w:rPr>
      </w:pPr>
      <w:r>
        <w:rPr>
          <w:noProof/>
        </w:rPr>
        <w:t>4.10.1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_Toc66880042 \h </w:instrText>
      </w:r>
      <w:r>
        <w:rPr>
          <w:noProof/>
        </w:rPr>
      </w:r>
      <w:r>
        <w:rPr>
          <w:noProof/>
        </w:rPr>
        <w:fldChar w:fldCharType="separate"/>
      </w:r>
      <w:r>
        <w:rPr>
          <w:noProof/>
        </w:rPr>
        <w:t>12</w:t>
      </w:r>
      <w:r>
        <w:rPr>
          <w:noProof/>
        </w:rPr>
        <w:fldChar w:fldCharType="end"/>
      </w:r>
    </w:p>
    <w:p w14:paraId="11CB19D1" w14:textId="6412388A" w:rsidR="00025DC7" w:rsidRDefault="00025DC7">
      <w:pPr>
        <w:pStyle w:val="TOC3"/>
        <w:tabs>
          <w:tab w:val="left" w:pos="1134"/>
          <w:tab w:val="right" w:leader="dot" w:pos="10195"/>
        </w:tabs>
        <w:rPr>
          <w:rFonts w:eastAsiaTheme="minorEastAsia"/>
          <w:noProof/>
          <w:sz w:val="22"/>
          <w:lang w:eastAsia="en-GB"/>
        </w:rPr>
      </w:pPr>
      <w:r>
        <w:rPr>
          <w:noProof/>
        </w:rPr>
        <w:t>4.10.2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_Toc66880043 \h </w:instrText>
      </w:r>
      <w:r>
        <w:rPr>
          <w:noProof/>
        </w:rPr>
      </w:r>
      <w:r>
        <w:rPr>
          <w:noProof/>
        </w:rPr>
        <w:fldChar w:fldCharType="separate"/>
      </w:r>
      <w:r>
        <w:rPr>
          <w:noProof/>
        </w:rPr>
        <w:t>12</w:t>
      </w:r>
      <w:r>
        <w:rPr>
          <w:noProof/>
        </w:rPr>
        <w:fldChar w:fldCharType="end"/>
      </w:r>
    </w:p>
    <w:p w14:paraId="37AA16CE" w14:textId="7463688A" w:rsidR="00025DC7" w:rsidRDefault="00025DC7">
      <w:pPr>
        <w:pStyle w:val="TOC2"/>
        <w:rPr>
          <w:rFonts w:eastAsiaTheme="minorEastAsia"/>
          <w:color w:val="auto"/>
          <w:lang w:eastAsia="en-GB"/>
        </w:rPr>
      </w:pPr>
      <w:r>
        <w:t>4.11</w:t>
      </w:r>
      <w:r>
        <w:rPr>
          <w:rFonts w:eastAsiaTheme="minorEastAsia"/>
          <w:color w:val="auto"/>
          <w:lang w:eastAsia="en-GB"/>
        </w:rPr>
        <w:tab/>
      </w:r>
      <w:r w:rsidRPr="00C9709E">
        <w:t>RISK MANAGEMENT</w:t>
      </w:r>
      <w:r>
        <w:tab/>
      </w:r>
      <w:r>
        <w:fldChar w:fldCharType="begin"/>
      </w:r>
      <w:r>
        <w:instrText xml:space="preserve"> PAGEREF _Toc66880044 \h </w:instrText>
      </w:r>
      <w:r>
        <w:fldChar w:fldCharType="separate"/>
      </w:r>
      <w:r>
        <w:t>12</w:t>
      </w:r>
      <w:r>
        <w:fldChar w:fldCharType="end"/>
      </w:r>
    </w:p>
    <w:p w14:paraId="1339B94D" w14:textId="11E1E3DF" w:rsidR="00025DC7" w:rsidRDefault="00025DC7">
      <w:pPr>
        <w:pStyle w:val="TOC3"/>
        <w:tabs>
          <w:tab w:val="left" w:pos="1134"/>
          <w:tab w:val="right" w:leader="dot" w:pos="10195"/>
        </w:tabs>
        <w:rPr>
          <w:rFonts w:eastAsiaTheme="minorEastAsia"/>
          <w:noProof/>
          <w:sz w:val="22"/>
          <w:lang w:eastAsia="en-GB"/>
        </w:rPr>
      </w:pPr>
      <w:r>
        <w:rPr>
          <w:noProof/>
        </w:rPr>
        <w:t>4.11.1</w:t>
      </w:r>
      <w:r>
        <w:rPr>
          <w:rFonts w:eastAsiaTheme="minorEastAsia"/>
          <w:noProof/>
          <w:sz w:val="22"/>
          <w:lang w:eastAsia="en-GB"/>
        </w:rPr>
        <w:tab/>
      </w:r>
      <w:r>
        <w:rPr>
          <w:noProof/>
        </w:rPr>
        <w:t>Standard IALA guidance</w:t>
      </w:r>
      <w:r>
        <w:rPr>
          <w:noProof/>
        </w:rPr>
        <w:tab/>
      </w:r>
      <w:r>
        <w:rPr>
          <w:noProof/>
        </w:rPr>
        <w:fldChar w:fldCharType="begin"/>
      </w:r>
      <w:r>
        <w:rPr>
          <w:noProof/>
        </w:rPr>
        <w:instrText xml:space="preserve"> PAGEREF _Toc66880045 \h </w:instrText>
      </w:r>
      <w:r>
        <w:rPr>
          <w:noProof/>
        </w:rPr>
      </w:r>
      <w:r>
        <w:rPr>
          <w:noProof/>
        </w:rPr>
        <w:fldChar w:fldCharType="separate"/>
      </w:r>
      <w:r>
        <w:rPr>
          <w:noProof/>
        </w:rPr>
        <w:t>12</w:t>
      </w:r>
      <w:r>
        <w:rPr>
          <w:noProof/>
        </w:rPr>
        <w:fldChar w:fldCharType="end"/>
      </w:r>
    </w:p>
    <w:p w14:paraId="288677FF" w14:textId="17EF16B0" w:rsidR="00025DC7" w:rsidRDefault="00025DC7">
      <w:pPr>
        <w:pStyle w:val="TOC3"/>
        <w:tabs>
          <w:tab w:val="left" w:pos="1134"/>
          <w:tab w:val="right" w:leader="dot" w:pos="10195"/>
        </w:tabs>
        <w:rPr>
          <w:rFonts w:eastAsiaTheme="minorEastAsia"/>
          <w:noProof/>
          <w:sz w:val="22"/>
          <w:lang w:eastAsia="en-GB"/>
        </w:rPr>
      </w:pPr>
      <w:r>
        <w:rPr>
          <w:noProof/>
        </w:rPr>
        <w:t>4.11.2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_Toc66880046 \h </w:instrText>
      </w:r>
      <w:r>
        <w:rPr>
          <w:noProof/>
        </w:rPr>
      </w:r>
      <w:r>
        <w:rPr>
          <w:noProof/>
        </w:rPr>
        <w:fldChar w:fldCharType="separate"/>
      </w:r>
      <w:r>
        <w:rPr>
          <w:noProof/>
        </w:rPr>
        <w:t>13</w:t>
      </w:r>
      <w:r>
        <w:rPr>
          <w:noProof/>
        </w:rPr>
        <w:fldChar w:fldCharType="end"/>
      </w:r>
    </w:p>
    <w:p w14:paraId="49B62DE1" w14:textId="62C7AEA5" w:rsidR="00025DC7" w:rsidRDefault="00025DC7">
      <w:pPr>
        <w:pStyle w:val="TOC2"/>
        <w:rPr>
          <w:rFonts w:eastAsiaTheme="minorEastAsia"/>
          <w:color w:val="auto"/>
          <w:lang w:eastAsia="en-GB"/>
        </w:rPr>
      </w:pPr>
      <w:r>
        <w:t>4.12</w:t>
      </w:r>
      <w:r>
        <w:rPr>
          <w:rFonts w:eastAsiaTheme="minorEastAsia"/>
          <w:color w:val="auto"/>
          <w:lang w:eastAsia="en-GB"/>
        </w:rPr>
        <w:tab/>
      </w:r>
      <w:r w:rsidRPr="00C9709E">
        <w:t>QUALITY MANAGEMENT</w:t>
      </w:r>
      <w:r>
        <w:tab/>
      </w:r>
      <w:r>
        <w:fldChar w:fldCharType="begin"/>
      </w:r>
      <w:r>
        <w:instrText xml:space="preserve"> PAGEREF _Toc66880047 \h </w:instrText>
      </w:r>
      <w:r>
        <w:fldChar w:fldCharType="separate"/>
      </w:r>
      <w:r>
        <w:t>13</w:t>
      </w:r>
      <w:r>
        <w:fldChar w:fldCharType="end"/>
      </w:r>
    </w:p>
    <w:p w14:paraId="6D0AEC13" w14:textId="5DDA2F0D" w:rsidR="00025DC7" w:rsidRDefault="00025DC7">
      <w:pPr>
        <w:pStyle w:val="TOC3"/>
        <w:tabs>
          <w:tab w:val="left" w:pos="1134"/>
          <w:tab w:val="right" w:leader="dot" w:pos="10195"/>
        </w:tabs>
        <w:rPr>
          <w:rFonts w:eastAsiaTheme="minorEastAsia"/>
          <w:noProof/>
          <w:sz w:val="22"/>
          <w:lang w:eastAsia="en-GB"/>
        </w:rPr>
      </w:pPr>
      <w:r>
        <w:rPr>
          <w:noProof/>
        </w:rPr>
        <w:t>4.12.1</w:t>
      </w:r>
      <w:r>
        <w:rPr>
          <w:rFonts w:eastAsiaTheme="minorEastAsia"/>
          <w:noProof/>
          <w:sz w:val="22"/>
          <w:lang w:eastAsia="en-GB"/>
        </w:rPr>
        <w:tab/>
      </w:r>
      <w:r>
        <w:rPr>
          <w:noProof/>
        </w:rPr>
        <w:t>Standard IALA guidance</w:t>
      </w:r>
      <w:r>
        <w:rPr>
          <w:noProof/>
        </w:rPr>
        <w:tab/>
      </w:r>
      <w:r>
        <w:rPr>
          <w:noProof/>
        </w:rPr>
        <w:fldChar w:fldCharType="begin"/>
      </w:r>
      <w:r>
        <w:rPr>
          <w:noProof/>
        </w:rPr>
        <w:instrText xml:space="preserve"> PAGEREF _Toc66880048 \h </w:instrText>
      </w:r>
      <w:r>
        <w:rPr>
          <w:noProof/>
        </w:rPr>
      </w:r>
      <w:r>
        <w:rPr>
          <w:noProof/>
        </w:rPr>
        <w:fldChar w:fldCharType="separate"/>
      </w:r>
      <w:r>
        <w:rPr>
          <w:noProof/>
        </w:rPr>
        <w:t>13</w:t>
      </w:r>
      <w:r>
        <w:rPr>
          <w:noProof/>
        </w:rPr>
        <w:fldChar w:fldCharType="end"/>
      </w:r>
    </w:p>
    <w:p w14:paraId="570F7EDA" w14:textId="567739E3" w:rsidR="00025DC7" w:rsidRDefault="00025DC7">
      <w:pPr>
        <w:pStyle w:val="TOC3"/>
        <w:tabs>
          <w:tab w:val="left" w:pos="1134"/>
          <w:tab w:val="right" w:leader="dot" w:pos="10195"/>
        </w:tabs>
        <w:rPr>
          <w:rFonts w:eastAsiaTheme="minorEastAsia"/>
          <w:noProof/>
          <w:sz w:val="22"/>
          <w:lang w:eastAsia="en-GB"/>
        </w:rPr>
      </w:pPr>
      <w:r>
        <w:rPr>
          <w:noProof/>
        </w:rPr>
        <w:t>4.12.2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_Toc66880049 \h </w:instrText>
      </w:r>
      <w:r>
        <w:rPr>
          <w:noProof/>
        </w:rPr>
      </w:r>
      <w:r>
        <w:rPr>
          <w:noProof/>
        </w:rPr>
        <w:fldChar w:fldCharType="separate"/>
      </w:r>
      <w:r>
        <w:rPr>
          <w:noProof/>
        </w:rPr>
        <w:t>13</w:t>
      </w:r>
      <w:r>
        <w:rPr>
          <w:noProof/>
        </w:rPr>
        <w:fldChar w:fldCharType="end"/>
      </w:r>
    </w:p>
    <w:p w14:paraId="0882450B" w14:textId="776B729F" w:rsidR="00025DC7" w:rsidRDefault="00025DC7">
      <w:pPr>
        <w:pStyle w:val="TOC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_Toc66880050 \h </w:instrText>
      </w:r>
      <w:r>
        <w:fldChar w:fldCharType="separate"/>
      </w:r>
      <w:r>
        <w:t>13</w:t>
      </w:r>
      <w:r>
        <w:fldChar w:fldCharType="end"/>
      </w:r>
    </w:p>
    <w:p w14:paraId="089F744B" w14:textId="20742756" w:rsidR="00025DC7" w:rsidRDefault="00025DC7">
      <w:pPr>
        <w:pStyle w:val="TOC1"/>
        <w:rPr>
          <w:rFonts w:eastAsiaTheme="minorEastAsia"/>
          <w:b w:val="0"/>
          <w:color w:val="auto"/>
          <w:lang w:eastAsia="en-GB"/>
        </w:rPr>
      </w:pPr>
      <w:r>
        <w:t>6</w:t>
      </w:r>
      <w:r>
        <w:rPr>
          <w:rFonts w:eastAsiaTheme="minorEastAsia"/>
          <w:b w:val="0"/>
          <w:color w:val="auto"/>
          <w:lang w:eastAsia="en-GB"/>
        </w:rPr>
        <w:tab/>
      </w:r>
      <w:r>
        <w:t>REFERENCES</w:t>
      </w:r>
      <w:r>
        <w:tab/>
      </w:r>
      <w:r>
        <w:fldChar w:fldCharType="begin"/>
      </w:r>
      <w:r>
        <w:instrText xml:space="preserve"> PAGEREF _Toc66880051 \h </w:instrText>
      </w:r>
      <w:r>
        <w:fldChar w:fldCharType="separate"/>
      </w:r>
      <w:r>
        <w:t>13</w:t>
      </w:r>
      <w:r>
        <w:fldChar w:fldCharType="end"/>
      </w:r>
    </w:p>
    <w:p w14:paraId="4D92C01A" w14:textId="683D04AF" w:rsidR="00642025" w:rsidRPr="0093492E" w:rsidRDefault="004A4EC4" w:rsidP="00BA5754">
      <w:pPr>
        <w:rPr>
          <w:noProof/>
        </w:rPr>
      </w:pPr>
      <w:r>
        <w:rPr>
          <w:noProof/>
        </w:rPr>
        <w:fldChar w:fldCharType="end"/>
      </w:r>
    </w:p>
    <w:p w14:paraId="457B7A2F"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D0B31D2" w14:textId="29FCD39B" w:rsidR="004944C8" w:rsidRDefault="00ED4450" w:rsidP="00DE2814">
      <w:pPr>
        <w:pStyle w:val="Heading1"/>
      </w:pPr>
      <w:bookmarkStart w:id="1" w:name="_Toc66880004"/>
      <w:r>
        <w:lastRenderedPageBreak/>
        <w:t>INTRODUCTION</w:t>
      </w:r>
      <w:bookmarkEnd w:id="1"/>
    </w:p>
    <w:p w14:paraId="2183097A" w14:textId="77777777" w:rsidR="004944C8" w:rsidRDefault="004944C8" w:rsidP="004944C8">
      <w:pPr>
        <w:pStyle w:val="Heading1separatationline"/>
      </w:pPr>
    </w:p>
    <w:p w14:paraId="3FA0F2AD" w14:textId="63204A8D" w:rsidR="00AD036D" w:rsidRDefault="003F0C2F" w:rsidP="00AD036D">
      <w:pPr>
        <w:pStyle w:val="BodyText"/>
      </w:pPr>
      <w:r>
        <w:t>IMO Resolution A.</w:t>
      </w:r>
      <w:r w:rsidRPr="003F0C2F">
        <w:rPr>
          <w:highlight w:val="yellow"/>
        </w:rPr>
        <w:t>xxx(xx)</w:t>
      </w:r>
      <w:r>
        <w:t xml:space="preserve"> - </w:t>
      </w:r>
      <w:r w:rsidRPr="003F0C2F">
        <w:t xml:space="preserve">Guidelines for Vessel Traffic Services </w:t>
      </w:r>
      <w:r w:rsidR="009440B7">
        <w:t xml:space="preserve">is </w:t>
      </w:r>
      <w:r w:rsidR="009440B7" w:rsidRPr="009440B7">
        <w:t xml:space="preserve">associated with </w:t>
      </w:r>
      <w:r w:rsidR="009440B7">
        <w:t>SOLAS Chapter V R</w:t>
      </w:r>
      <w:r w:rsidR="009440B7" w:rsidRPr="009440B7">
        <w:t>egulation</w:t>
      </w:r>
      <w:r w:rsidR="009440B7">
        <w:t xml:space="preserve"> </w:t>
      </w:r>
      <w:r w:rsidR="009440B7" w:rsidRPr="009440B7">
        <w:t>12</w:t>
      </w:r>
      <w:r w:rsidR="009440B7">
        <w:t xml:space="preserve">.  It </w:t>
      </w:r>
      <w:r w:rsidR="00BD54F3">
        <w:t xml:space="preserve">provides high-level guidance for </w:t>
      </w:r>
      <w:r w:rsidR="00AD036D">
        <w:t xml:space="preserve">planning, implementing and operating a vessel traffic service under national law.  This guideline recognises IALA as an important contributor to IMO's role and responsibilities relating to vessel traffic services </w:t>
      </w:r>
      <w:r w:rsidR="009440B7">
        <w:t xml:space="preserve">(VTS) </w:t>
      </w:r>
      <w:r w:rsidR="00AD036D">
        <w:t>and encourages Contracting Governments to take into account IALA standards and associated recommendations, guidelines and model courses</w:t>
      </w:r>
    </w:p>
    <w:p w14:paraId="7F6030CA" w14:textId="77777777" w:rsidR="009440B7" w:rsidRDefault="00AD036D" w:rsidP="009440B7">
      <w:pPr>
        <w:pStyle w:val="BodyText"/>
        <w:spacing w:line="240" w:lineRule="auto"/>
      </w:pPr>
      <w:r>
        <w:t xml:space="preserve">SOLAS Chapter V Regulation 1 </w:t>
      </w:r>
      <w:r w:rsidR="009440B7">
        <w:t>sets out the applicability of Chapter V but includes the provision that Administrations may decide to what extent this chapter shall apply to ships operating solely in waters landward of the baselines which are established in accordance with international law.</w:t>
      </w:r>
    </w:p>
    <w:p w14:paraId="02601C7C" w14:textId="11934178" w:rsidR="00AB51ED" w:rsidRDefault="009440B7" w:rsidP="009440B7">
      <w:pPr>
        <w:pStyle w:val="BodyText"/>
        <w:spacing w:line="240" w:lineRule="auto"/>
      </w:pPr>
      <w:r>
        <w:t xml:space="preserve">IALA Standards, Recommendations, Guidelines and Model Courses relating to VTS are </w:t>
      </w:r>
      <w:r w:rsidR="00AB51ED">
        <w:t xml:space="preserve">issued to provide guidance on </w:t>
      </w:r>
      <w:r w:rsidR="00AB51ED" w:rsidRPr="00AB51ED">
        <w:t xml:space="preserve">planning, implementing and </w:t>
      </w:r>
      <w:bookmarkStart w:id="2" w:name="_Hlk62488815"/>
      <w:r w:rsidR="00AB51ED" w:rsidRPr="00AB51ED">
        <w:t xml:space="preserve">operating a </w:t>
      </w:r>
      <w:r w:rsidR="00AB51ED">
        <w:t xml:space="preserve">VTS </w:t>
      </w:r>
      <w:r w:rsidR="001150AF">
        <w:t>with</w:t>
      </w:r>
      <w:r w:rsidR="00AB51ED">
        <w:t xml:space="preserve">in </w:t>
      </w:r>
      <w:bookmarkStart w:id="3" w:name="_Hlk62489153"/>
      <w:r w:rsidR="001150AF">
        <w:t xml:space="preserve">the </w:t>
      </w:r>
      <w:r w:rsidR="00AB51ED">
        <w:t>territorial sea</w:t>
      </w:r>
      <w:r w:rsidR="00105702">
        <w:t>,</w:t>
      </w:r>
      <w:r w:rsidR="00AB51ED">
        <w:t xml:space="preserve"> </w:t>
      </w:r>
      <w:bookmarkEnd w:id="2"/>
      <w:bookmarkEnd w:id="3"/>
      <w:r w:rsidR="00AB51ED">
        <w:t>with some limited provisions for VTS beyond territorial seas.</w:t>
      </w:r>
    </w:p>
    <w:p w14:paraId="53139B8C" w14:textId="19B52CCB" w:rsidR="00AB51ED" w:rsidRDefault="00AB51ED" w:rsidP="009440B7">
      <w:pPr>
        <w:pStyle w:val="BodyText"/>
        <w:spacing w:line="240" w:lineRule="auto"/>
      </w:pPr>
      <w:r>
        <w:t xml:space="preserve">IALA recognises the benefit of extending this guidance to </w:t>
      </w:r>
      <w:r w:rsidR="000258BD">
        <w:t>inland</w:t>
      </w:r>
      <w:r w:rsidR="000823C8">
        <w:t xml:space="preserve"> </w:t>
      </w:r>
      <w:r>
        <w:t>waters as deemed appropriate by national authorities.</w:t>
      </w:r>
    </w:p>
    <w:p w14:paraId="745EC49B" w14:textId="144CE50D" w:rsidR="00EB6F3C" w:rsidRPr="00205D9B" w:rsidRDefault="008B429D" w:rsidP="00DE2814">
      <w:pPr>
        <w:pStyle w:val="Heading1"/>
      </w:pPr>
      <w:bookmarkStart w:id="4" w:name="_Toc66880005"/>
      <w:r>
        <w:t>PURPOSE</w:t>
      </w:r>
      <w:bookmarkEnd w:id="4"/>
      <w:r w:rsidR="00C35CF6">
        <w:t xml:space="preserve"> </w:t>
      </w:r>
      <w:bookmarkStart w:id="5" w:name="_Toc66880006"/>
      <w:r w:rsidR="00C35CF6">
        <w:t>AND OBJECTIVES</w:t>
      </w:r>
      <w:bookmarkEnd w:id="5"/>
    </w:p>
    <w:p w14:paraId="72A955E5" w14:textId="77777777" w:rsidR="007E30DF" w:rsidRPr="00205D9B" w:rsidRDefault="007E30DF" w:rsidP="001349DB">
      <w:pPr>
        <w:pStyle w:val="Heading1separatationline"/>
        <w:rPr>
          <w:sz w:val="28"/>
          <w:szCs w:val="28"/>
        </w:rPr>
      </w:pPr>
    </w:p>
    <w:p w14:paraId="5C89ED30" w14:textId="0D8D8EE0" w:rsidR="00365F6C" w:rsidRDefault="00365F6C" w:rsidP="000823C8">
      <w:pPr>
        <w:pStyle w:val="BodyText"/>
      </w:pPr>
      <w:r>
        <w:t xml:space="preserve">The </w:t>
      </w:r>
      <w:r w:rsidR="008B429D">
        <w:t>purpose</w:t>
      </w:r>
      <w:r>
        <w:t xml:space="preserve"> of this guideline is to highlight important </w:t>
      </w:r>
      <w:r w:rsidR="00DD2417">
        <w:t xml:space="preserve">standard IALA </w:t>
      </w:r>
      <w:r>
        <w:t xml:space="preserve">guidance that might be </w:t>
      </w:r>
      <w:r w:rsidR="00105702">
        <w:t>relevant</w:t>
      </w:r>
      <w:r>
        <w:t xml:space="preserve"> to a VTS established in </w:t>
      </w:r>
      <w:r w:rsidR="000258BD">
        <w:t>inland</w:t>
      </w:r>
      <w:r>
        <w:t xml:space="preserve"> waters </w:t>
      </w:r>
      <w:r w:rsidR="009B7532">
        <w:t>(</w:t>
      </w:r>
      <w:bookmarkStart w:id="6" w:name="_Hlk67227336"/>
      <w:r w:rsidR="00DD17A8">
        <w:t>I</w:t>
      </w:r>
      <w:r w:rsidR="009B7532">
        <w:t>nland VTS</w:t>
      </w:r>
      <w:bookmarkEnd w:id="6"/>
      <w:r w:rsidR="009B7532">
        <w:t xml:space="preserve">) </w:t>
      </w:r>
      <w:r>
        <w:t xml:space="preserve">and to identify </w:t>
      </w:r>
      <w:r w:rsidR="00DD2417">
        <w:t xml:space="preserve">considerations </w:t>
      </w:r>
      <w:bookmarkStart w:id="7" w:name="_Hlk66794079"/>
      <w:r w:rsidR="00DD2417">
        <w:t>when applying</w:t>
      </w:r>
      <w:r w:rsidR="00225EA4">
        <w:t xml:space="preserve"> </w:t>
      </w:r>
      <w:r w:rsidR="00DD2417">
        <w:t>or adapting</w:t>
      </w:r>
      <w:r w:rsidR="00225EA4">
        <w:t xml:space="preserve"> IALA guidance to inland waters</w:t>
      </w:r>
      <w:bookmarkEnd w:id="7"/>
      <w:r w:rsidR="00225EA4">
        <w:t>.</w:t>
      </w:r>
    </w:p>
    <w:tbl>
      <w:tblPr>
        <w:tblStyle w:val="TableGrid"/>
        <w:tblW w:w="0" w:type="auto"/>
        <w:tblInd w:w="137" w:type="dxa"/>
        <w:shd w:val="clear" w:color="auto" w:fill="DADFF6"/>
        <w:tblLook w:val="04A0" w:firstRow="1" w:lastRow="0" w:firstColumn="1" w:lastColumn="0" w:noHBand="0" w:noVBand="1"/>
      </w:tblPr>
      <w:tblGrid>
        <w:gridCol w:w="9599"/>
      </w:tblGrid>
      <w:tr w:rsidR="001150AF" w:rsidRPr="00625D94" w14:paraId="584CF7A4" w14:textId="77777777" w:rsidTr="00911E6C">
        <w:tc>
          <w:tcPr>
            <w:tcW w:w="9599" w:type="dxa"/>
            <w:shd w:val="clear" w:color="auto" w:fill="DADFF6"/>
          </w:tcPr>
          <w:p w14:paraId="00062632" w14:textId="77777777" w:rsidR="001150AF" w:rsidRDefault="001150AF" w:rsidP="008B429D">
            <w:pPr>
              <w:spacing w:after="120" w:line="240" w:lineRule="auto"/>
              <w:rPr>
                <w:sz w:val="22"/>
              </w:rPr>
            </w:pPr>
            <w:r>
              <w:rPr>
                <w:sz w:val="22"/>
              </w:rPr>
              <w:t xml:space="preserve">IALA </w:t>
            </w:r>
            <w:r w:rsidRPr="00637597">
              <w:rPr>
                <w:sz w:val="22"/>
              </w:rPr>
              <w:t xml:space="preserve">Guideline </w:t>
            </w:r>
            <w:r w:rsidRPr="006A7B1A">
              <w:rPr>
                <w:sz w:val="22"/>
                <w:highlight w:val="yellow"/>
              </w:rPr>
              <w:t>Gnnnn</w:t>
            </w:r>
            <w:r w:rsidRPr="006A7B1A">
              <w:rPr>
                <w:sz w:val="22"/>
              </w:rPr>
              <w:t xml:space="preserve"> – VTS in Inland Waters</w:t>
            </w:r>
            <w:r w:rsidRPr="00645F0F">
              <w:rPr>
                <w:i/>
                <w:sz w:val="22"/>
              </w:rPr>
              <w:t xml:space="preserve"> </w:t>
            </w:r>
            <w:r w:rsidRPr="006A7B1A">
              <w:rPr>
                <w:sz w:val="22"/>
              </w:rPr>
              <w:t>highlight important standard IALA guidance that might be relevant to a VTS established in inland waters and to identify considerations when applying or adapting IALA guidance to inland waters</w:t>
            </w:r>
            <w:r w:rsidRPr="00637597">
              <w:rPr>
                <w:sz w:val="22"/>
              </w:rPr>
              <w:t xml:space="preserve">.  </w:t>
            </w:r>
          </w:p>
          <w:p w14:paraId="06F3F6BA" w14:textId="48934761" w:rsidR="001150AF" w:rsidRPr="00637597" w:rsidRDefault="001150AF" w:rsidP="008B429D">
            <w:pPr>
              <w:spacing w:before="120" w:after="120"/>
              <w:rPr>
                <w:sz w:val="22"/>
              </w:rPr>
            </w:pPr>
            <w:r w:rsidRPr="00637597">
              <w:rPr>
                <w:sz w:val="22"/>
              </w:rPr>
              <w:t xml:space="preserve">Guideline </w:t>
            </w:r>
            <w:r w:rsidRPr="006A7B1A">
              <w:rPr>
                <w:sz w:val="22"/>
                <w:highlight w:val="yellow"/>
              </w:rPr>
              <w:t>Gnnnn</w:t>
            </w:r>
            <w:r w:rsidRPr="00637597">
              <w:rPr>
                <w:sz w:val="22"/>
              </w:rPr>
              <w:t xml:space="preserve"> </w:t>
            </w:r>
            <w:r>
              <w:rPr>
                <w:sz w:val="22"/>
              </w:rPr>
              <w:t xml:space="preserve">is not associated with </w:t>
            </w:r>
            <w:r w:rsidR="00957465">
              <w:rPr>
                <w:sz w:val="22"/>
              </w:rPr>
              <w:t>any of the normative provisions of</w:t>
            </w:r>
            <w:r>
              <w:rPr>
                <w:sz w:val="22"/>
              </w:rPr>
              <w:t xml:space="preserve"> IALA Recommendation</w:t>
            </w:r>
            <w:r w:rsidR="00957465">
              <w:rPr>
                <w:sz w:val="22"/>
              </w:rPr>
              <w:t xml:space="preserve"> R0127.  It </w:t>
            </w:r>
            <w:r>
              <w:rPr>
                <w:sz w:val="22"/>
              </w:rPr>
              <w:t xml:space="preserve">is </w:t>
            </w:r>
            <w:r w:rsidR="00957465">
              <w:rPr>
                <w:sz w:val="22"/>
              </w:rPr>
              <w:t xml:space="preserve">an </w:t>
            </w:r>
            <w:r>
              <w:rPr>
                <w:sz w:val="22"/>
              </w:rPr>
              <w:t>informative provision of IALA Standard 1040 Vessel Traffic Services</w:t>
            </w:r>
            <w:r w:rsidR="00957465">
              <w:rPr>
                <w:sz w:val="22"/>
              </w:rPr>
              <w:t xml:space="preserve"> and </w:t>
            </w:r>
            <w:r>
              <w:rPr>
                <w:sz w:val="22"/>
              </w:rPr>
              <w:t>simpl</w:t>
            </w:r>
            <w:r w:rsidR="00957465">
              <w:rPr>
                <w:sz w:val="22"/>
              </w:rPr>
              <w:t>y</w:t>
            </w:r>
            <w:r>
              <w:rPr>
                <w:sz w:val="22"/>
              </w:rPr>
              <w:t xml:space="preserve"> describes desirable practices</w:t>
            </w:r>
            <w:r w:rsidR="00957465">
              <w:rPr>
                <w:sz w:val="22"/>
              </w:rPr>
              <w:t>.</w:t>
            </w:r>
            <w:r>
              <w:rPr>
                <w:sz w:val="22"/>
              </w:rPr>
              <w:t xml:space="preserve"> </w:t>
            </w:r>
          </w:p>
        </w:tc>
      </w:tr>
    </w:tbl>
    <w:p w14:paraId="24EAE963" w14:textId="77777777" w:rsidR="00365F6C" w:rsidRDefault="00365F6C" w:rsidP="000823C8">
      <w:pPr>
        <w:pStyle w:val="BodyText"/>
      </w:pPr>
    </w:p>
    <w:p w14:paraId="1E979046" w14:textId="6F342ADD" w:rsidR="008A308C" w:rsidRDefault="008A308C" w:rsidP="00DE2814">
      <w:pPr>
        <w:pStyle w:val="Heading1"/>
      </w:pPr>
      <w:bookmarkStart w:id="8" w:name="_Toc66880007"/>
      <w:r>
        <w:t>FEATURES</w:t>
      </w:r>
      <w:r w:rsidRPr="008A308C">
        <w:t xml:space="preserve"> OF VTS IN INLAND WATERS</w:t>
      </w:r>
      <w:bookmarkEnd w:id="8"/>
    </w:p>
    <w:p w14:paraId="13F12B42" w14:textId="1ADC450B" w:rsidR="008A308C" w:rsidRDefault="008A308C" w:rsidP="008A308C">
      <w:pPr>
        <w:pStyle w:val="Heading1separatationline"/>
      </w:pPr>
    </w:p>
    <w:p w14:paraId="08577836" w14:textId="62151787" w:rsidR="009D5547" w:rsidRDefault="009D5547" w:rsidP="009D5547">
      <w:pPr>
        <w:pStyle w:val="BodyText"/>
      </w:pPr>
      <w:r>
        <w:t xml:space="preserve">Inland vessels, including barges, operating in inland waters may navigate beyond inland waters into coastal and port/harbour areas and seagoing ships may also operate in inland waters.  It follows that there is considerable benefit in the control and management of vessel traffic in inland waters being harmonised to similar global standards as far as is appropriate and to follow the IALA guidance for </w:t>
      </w:r>
      <w:r w:rsidRPr="00365F6C">
        <w:t>operating VTS</w:t>
      </w:r>
      <w:r>
        <w:t>s</w:t>
      </w:r>
      <w:r w:rsidRPr="00365F6C">
        <w:t xml:space="preserve"> in territorial seas and coastal waters and port/harbour areas</w:t>
      </w:r>
      <w:r>
        <w:t>.</w:t>
      </w:r>
    </w:p>
    <w:p w14:paraId="1EAB6A23" w14:textId="77777777" w:rsidR="009D5547" w:rsidRDefault="009D5547" w:rsidP="009D5547">
      <w:pPr>
        <w:pStyle w:val="BodyText"/>
      </w:pPr>
      <w:r>
        <w:t xml:space="preserve">National administrations should consider, therefore, legislating for the control and management of vessels operating in inland waters to be aligned as appropriate with the guidance provided for VTSs covering </w:t>
      </w:r>
      <w:r w:rsidRPr="00365F6C">
        <w:t>territorial seas and coastal waters and port/harbour areas</w:t>
      </w:r>
      <w:r>
        <w:t>.</w:t>
      </w:r>
    </w:p>
    <w:p w14:paraId="7E853DD9" w14:textId="645F8341" w:rsidR="002D2A98" w:rsidRPr="00307653" w:rsidRDefault="00307653" w:rsidP="004B3F8F">
      <w:pPr>
        <w:pStyle w:val="BodyText"/>
      </w:pPr>
      <w:r w:rsidRPr="00307653">
        <w:t>There are many features of VTS in inland waters that may require special consideration in the development of national policy</w:t>
      </w:r>
    </w:p>
    <w:p w14:paraId="5EDD81A8" w14:textId="2D82E49E" w:rsidR="008A308C" w:rsidRPr="008A308C" w:rsidRDefault="008A308C" w:rsidP="00F7404E">
      <w:pPr>
        <w:pStyle w:val="Heading2"/>
      </w:pPr>
      <w:bookmarkStart w:id="9" w:name="_Toc66880008"/>
      <w:r w:rsidRPr="008A308C">
        <w:t>Ships and crew</w:t>
      </w:r>
      <w:bookmarkEnd w:id="9"/>
    </w:p>
    <w:p w14:paraId="72C3E7EA" w14:textId="1808AA52" w:rsidR="008A308C" w:rsidRPr="008A308C" w:rsidRDefault="008A308C" w:rsidP="00481B0C">
      <w:pPr>
        <w:pStyle w:val="BodyText"/>
        <w:shd w:val="clear" w:color="auto" w:fill="FFFFFF" w:themeFill="background1"/>
      </w:pPr>
      <w:r w:rsidRPr="006C2E1F">
        <w:t>The</w:t>
      </w:r>
      <w:r w:rsidR="00307653" w:rsidRPr="001D0830">
        <w:t xml:space="preserve">re are a </w:t>
      </w:r>
      <w:r w:rsidR="00307653" w:rsidRPr="00611D97">
        <w:t>wide variety of different</w:t>
      </w:r>
      <w:r w:rsidRPr="00611D97">
        <w:t xml:space="preserve"> types of </w:t>
      </w:r>
      <w:r w:rsidR="00EB7955" w:rsidRPr="00A725C5">
        <w:t>vessel</w:t>
      </w:r>
      <w:r w:rsidR="00EB7955" w:rsidRPr="00653F3B">
        <w:t xml:space="preserve"> </w:t>
      </w:r>
      <w:r w:rsidR="00415FC1" w:rsidRPr="00653F3B">
        <w:t xml:space="preserve">that </w:t>
      </w:r>
      <w:r w:rsidR="004E4168">
        <w:t>operate</w:t>
      </w:r>
      <w:r w:rsidR="00415FC1" w:rsidRPr="00653F3B">
        <w:t xml:space="preserve"> </w:t>
      </w:r>
      <w:r w:rsidRPr="004D633D">
        <w:t>in inland waters</w:t>
      </w:r>
      <w:r w:rsidR="000B38D5" w:rsidRPr="004D633D">
        <w:t>, alone or as a part of a</w:t>
      </w:r>
      <w:r w:rsidR="004B3F8F">
        <w:t>n inland waterway</w:t>
      </w:r>
      <w:r w:rsidR="000B38D5" w:rsidRPr="004D633D">
        <w:t xml:space="preserve"> convoy</w:t>
      </w:r>
      <w:r w:rsidR="004E4168">
        <w:t xml:space="preserve">, of which </w:t>
      </w:r>
      <w:r w:rsidR="000B38D5" w:rsidRPr="00611D97">
        <w:t xml:space="preserve">pleasure and </w:t>
      </w:r>
      <w:r w:rsidR="00BF0D42">
        <w:t>small</w:t>
      </w:r>
      <w:r w:rsidRPr="00A725C5">
        <w:t xml:space="preserve"> </w:t>
      </w:r>
      <w:r w:rsidR="00EB7955" w:rsidRPr="00653F3B">
        <w:t xml:space="preserve">craft </w:t>
      </w:r>
      <w:r w:rsidR="004E4168">
        <w:t xml:space="preserve">may </w:t>
      </w:r>
      <w:r w:rsidRPr="004D633D">
        <w:t>account for a relatively large proportion. The c</w:t>
      </w:r>
      <w:r w:rsidR="00307653" w:rsidRPr="004D633D">
        <w:t>arriage</w:t>
      </w:r>
      <w:r w:rsidRPr="004D633D">
        <w:t xml:space="preserve"> requirements </w:t>
      </w:r>
      <w:r w:rsidR="00307653" w:rsidRPr="004D633D">
        <w:t>for</w:t>
      </w:r>
      <w:r w:rsidRPr="00365CA3">
        <w:t xml:space="preserve"> VHF</w:t>
      </w:r>
      <w:r w:rsidR="000B38D5" w:rsidRPr="00E62971">
        <w:t xml:space="preserve"> </w:t>
      </w:r>
      <w:r w:rsidR="000B38D5" w:rsidRPr="004D633D">
        <w:t>radiotelephone</w:t>
      </w:r>
      <w:r w:rsidRPr="006C2E1F">
        <w:t xml:space="preserve">, AIS and other communication equipment and </w:t>
      </w:r>
      <w:r w:rsidR="00173E52">
        <w:t xml:space="preserve">the </w:t>
      </w:r>
      <w:r w:rsidRPr="006C2E1F">
        <w:t xml:space="preserve">crewing standards of </w:t>
      </w:r>
      <w:r w:rsidRPr="006C2E1F">
        <w:lastRenderedPageBreak/>
        <w:t xml:space="preserve">these </w:t>
      </w:r>
      <w:r w:rsidR="00415FC1" w:rsidRPr="00653F3B">
        <w:t xml:space="preserve">vessels </w:t>
      </w:r>
      <w:r w:rsidR="00415FC1" w:rsidRPr="004D633D">
        <w:t>may be different</w:t>
      </w:r>
      <w:r w:rsidR="00415FC1">
        <w:t xml:space="preserve"> from</w:t>
      </w:r>
      <w:r w:rsidRPr="008A308C">
        <w:t xml:space="preserve"> those of </w:t>
      </w:r>
      <w:r w:rsidR="00BF0D42">
        <w:t xml:space="preserve">seagoing </w:t>
      </w:r>
      <w:r w:rsidR="00415FC1">
        <w:t>ships engaged in international voyages</w:t>
      </w:r>
      <w:r w:rsidR="00980134">
        <w:t>. They</w:t>
      </w:r>
      <w:r w:rsidR="00415FC1">
        <w:t xml:space="preserve"> </w:t>
      </w:r>
      <w:r w:rsidR="00173E52">
        <w:t xml:space="preserve">may be </w:t>
      </w:r>
      <w:r w:rsidR="00415FC1" w:rsidRPr="00481B0C">
        <w:t xml:space="preserve">regulated </w:t>
      </w:r>
      <w:r w:rsidR="00980134">
        <w:t>at the</w:t>
      </w:r>
      <w:r w:rsidR="009B7532" w:rsidRPr="00481B0C">
        <w:t xml:space="preserve"> </w:t>
      </w:r>
      <w:r w:rsidR="00173E52">
        <w:t xml:space="preserve">local, </w:t>
      </w:r>
      <w:r w:rsidR="009B7532" w:rsidRPr="00481B0C">
        <w:t>regional</w:t>
      </w:r>
      <w:r w:rsidR="00010849">
        <w:t xml:space="preserve">, </w:t>
      </w:r>
      <w:r w:rsidR="009B7532" w:rsidRPr="00481B0C">
        <w:t xml:space="preserve">or </w:t>
      </w:r>
      <w:r w:rsidR="00415FC1" w:rsidRPr="00481B0C">
        <w:t>national le</w:t>
      </w:r>
      <w:r w:rsidR="00980134">
        <w:t>vel</w:t>
      </w:r>
      <w:r w:rsidR="00415FC1" w:rsidRPr="00481B0C">
        <w:t xml:space="preserve"> and </w:t>
      </w:r>
      <w:r w:rsidR="00173E52">
        <w:t xml:space="preserve">requirements </w:t>
      </w:r>
      <w:r w:rsidR="00980134">
        <w:t xml:space="preserve">may </w:t>
      </w:r>
      <w:r w:rsidR="00415FC1" w:rsidRPr="00481B0C">
        <w:t>differ from country to country</w:t>
      </w:r>
      <w:r w:rsidRPr="00481B0C">
        <w:t>.</w:t>
      </w:r>
    </w:p>
    <w:p w14:paraId="60A4ECB3" w14:textId="55211F41" w:rsidR="008A308C" w:rsidRPr="008A308C" w:rsidRDefault="005D628C" w:rsidP="008A308C">
      <w:pPr>
        <w:pStyle w:val="BodyText"/>
      </w:pPr>
      <w:commentRangeStart w:id="10"/>
      <w:commentRangeStart w:id="11"/>
      <w:r>
        <w:t>P</w:t>
      </w:r>
      <w:r w:rsidR="008A308C" w:rsidRPr="008A308C">
        <w:t xml:space="preserve">assenger </w:t>
      </w:r>
      <w:r w:rsidR="00185171">
        <w:t>vessels</w:t>
      </w:r>
      <w:del w:id="12" w:author="Barry Goldman" w:date="2021-03-27T14:04:00Z">
        <w:r w:rsidR="00185171" w:rsidRPr="008A308C" w:rsidDel="00900DF4">
          <w:delText xml:space="preserve"> </w:delText>
        </w:r>
        <w:r w:rsidR="008D4C76" w:rsidDel="00900DF4">
          <w:delText>including</w:delText>
        </w:r>
        <w:r w:rsidR="008A308C" w:rsidRPr="008A308C" w:rsidDel="00900DF4">
          <w:delText xml:space="preserve"> ferries, high-speed </w:delText>
        </w:r>
        <w:r w:rsidR="003941B3" w:rsidDel="00900DF4">
          <w:delText>craft</w:delText>
        </w:r>
        <w:r w:rsidR="008A308C" w:rsidRPr="008A308C" w:rsidDel="00900DF4">
          <w:delText xml:space="preserve">, </w:delText>
        </w:r>
        <w:r w:rsidR="003941B3" w:rsidDel="00900DF4">
          <w:delText>pleasure</w:delText>
        </w:r>
        <w:r w:rsidDel="00900DF4">
          <w:delText xml:space="preserve"> craft,</w:delText>
        </w:r>
        <w:r w:rsidR="008A308C" w:rsidRPr="008A308C" w:rsidDel="00900DF4">
          <w:delText xml:space="preserve"> </w:delText>
        </w:r>
        <w:r w:rsidR="003941B3" w:rsidDel="00900DF4">
          <w:delText>small craft</w:delText>
        </w:r>
        <w:r w:rsidR="00AD4D28" w:rsidDel="00900DF4">
          <w:rPr>
            <w:lang w:val="en-US"/>
          </w:rPr>
          <w:delText>,</w:delText>
        </w:r>
      </w:del>
      <w:r w:rsidR="00AD4D28">
        <w:rPr>
          <w:lang w:val="en-US"/>
        </w:rPr>
        <w:t xml:space="preserve"> and vessels carrying dangerous goods</w:t>
      </w:r>
      <w:r w:rsidR="008A308C" w:rsidRPr="008A308C">
        <w:t xml:space="preserve"> </w:t>
      </w:r>
      <w:commentRangeEnd w:id="10"/>
      <w:r w:rsidR="006036EF">
        <w:rPr>
          <w:rStyle w:val="CommentReference"/>
        </w:rPr>
        <w:commentReference w:id="10"/>
      </w:r>
      <w:commentRangeEnd w:id="11"/>
      <w:r w:rsidR="00900DF4">
        <w:rPr>
          <w:rStyle w:val="CommentReference"/>
        </w:rPr>
        <w:commentReference w:id="11"/>
      </w:r>
      <w:r>
        <w:t>may be subject to</w:t>
      </w:r>
      <w:r w:rsidR="00BF0D42">
        <w:t xml:space="preserve"> higher</w:t>
      </w:r>
      <w:r>
        <w:t xml:space="preserve"> safety requirements</w:t>
      </w:r>
      <w:r w:rsidR="00BF0D42">
        <w:t xml:space="preserve"> </w:t>
      </w:r>
      <w:ins w:id="13" w:author="Barry Goldman" w:date="2021-03-27T14:05:00Z">
        <w:r w:rsidR="00900DF4">
          <w:t xml:space="preserve">than </w:t>
        </w:r>
        <w:r w:rsidR="00900DF4" w:rsidRPr="00900DF4">
          <w:t xml:space="preserve">other types of vessel </w:t>
        </w:r>
      </w:ins>
      <w:r w:rsidR="00185171">
        <w:t>when navigating</w:t>
      </w:r>
      <w:r w:rsidR="00185171" w:rsidRPr="008A308C">
        <w:t xml:space="preserve"> in inland waters</w:t>
      </w:r>
      <w:r w:rsidR="008A308C" w:rsidRPr="008A308C">
        <w:t xml:space="preserve">. More resources </w:t>
      </w:r>
      <w:r w:rsidR="00307653">
        <w:t xml:space="preserve">may </w:t>
      </w:r>
      <w:r w:rsidR="008A308C" w:rsidRPr="008A308C">
        <w:t>need to be coordinated during Search and Rescue.</w:t>
      </w:r>
    </w:p>
    <w:p w14:paraId="32197010" w14:textId="01130B41" w:rsidR="008A308C" w:rsidRPr="008A308C" w:rsidRDefault="008A308C" w:rsidP="00F42656">
      <w:pPr>
        <w:pStyle w:val="BodyText"/>
      </w:pPr>
      <w:bookmarkStart w:id="14" w:name="_Hlk66973095"/>
      <w:r w:rsidRPr="008A308C">
        <w:t xml:space="preserve">In inland waters, pollution prevention requirements for </w:t>
      </w:r>
      <w:r w:rsidR="00F42656">
        <w:t>vessels</w:t>
      </w:r>
      <w:r w:rsidR="00F42656" w:rsidRPr="008A308C">
        <w:t xml:space="preserve"> </w:t>
      </w:r>
      <w:r w:rsidR="0042119F">
        <w:t>may be</w:t>
      </w:r>
      <w:r w:rsidR="0042119F" w:rsidRPr="008A308C">
        <w:t xml:space="preserve"> </w:t>
      </w:r>
      <w:r w:rsidR="00F42656">
        <w:t xml:space="preserve">different from MARPOL regulations </w:t>
      </w:r>
      <w:r w:rsidR="003941B3">
        <w:t xml:space="preserve">and </w:t>
      </w:r>
      <w:r w:rsidR="00F42656">
        <w:t xml:space="preserve">are </w:t>
      </w:r>
      <w:r w:rsidR="009A304C">
        <w:t>established</w:t>
      </w:r>
      <w:r w:rsidR="00F42656">
        <w:t xml:space="preserve"> </w:t>
      </w:r>
      <w:r w:rsidR="009D5547">
        <w:t>at local, regional and national level</w:t>
      </w:r>
      <w:r w:rsidRPr="008A308C">
        <w:t xml:space="preserve">. In particular, the monitoring of </w:t>
      </w:r>
      <w:r w:rsidR="00A4007A">
        <w:t xml:space="preserve">vessels carrying </w:t>
      </w:r>
      <w:r w:rsidR="00430130" w:rsidRPr="008A308C">
        <w:t xml:space="preserve">dangerous </w:t>
      </w:r>
      <w:r w:rsidR="00430130">
        <w:t>goods</w:t>
      </w:r>
      <w:r w:rsidRPr="008A308C">
        <w:t xml:space="preserve"> </w:t>
      </w:r>
      <w:r w:rsidR="00430130">
        <w:t>may be</w:t>
      </w:r>
      <w:r w:rsidRPr="008A308C">
        <w:t xml:space="preserve"> more stringent</w:t>
      </w:r>
      <w:ins w:id="15" w:author="Victoria IVANOVA" w:date="2021-03-18T20:47:00Z">
        <w:del w:id="16" w:author="Barry Goldman" w:date="2021-03-27T14:06:00Z">
          <w:r w:rsidR="009A304C" w:rsidRPr="00900DF4" w:rsidDel="00900DF4">
            <w:delText xml:space="preserve"> </w:delText>
          </w:r>
        </w:del>
      </w:ins>
      <w:ins w:id="17" w:author="Victoria IVANOVA" w:date="2021-03-18T22:35:00Z">
        <w:del w:id="18" w:author="Barry Goldman" w:date="2021-03-27T14:06:00Z">
          <w:r w:rsidR="00481B0C" w:rsidRPr="00900DF4" w:rsidDel="00900DF4">
            <w:rPr>
              <w:rPrChange w:id="19" w:author="Barry Goldman" w:date="2021-03-27T14:06:00Z">
                <w:rPr>
                  <w:dstrike/>
                </w:rPr>
              </w:rPrChange>
            </w:rPr>
            <w:delText>[4</w:delText>
          </w:r>
        </w:del>
      </w:ins>
      <w:ins w:id="20" w:author="Victoria IVANOVA" w:date="2021-03-18T22:37:00Z">
        <w:del w:id="21" w:author="Barry Goldman" w:date="2021-03-27T14:06:00Z">
          <w:r w:rsidR="00481B0C" w:rsidRPr="00900DF4" w:rsidDel="00900DF4">
            <w:rPr>
              <w:rPrChange w:id="22" w:author="Barry Goldman" w:date="2021-03-27T14:06:00Z">
                <w:rPr>
                  <w:dstrike/>
                </w:rPr>
              </w:rPrChange>
            </w:rPr>
            <w:delText>]</w:delText>
          </w:r>
        </w:del>
      </w:ins>
      <w:r w:rsidRPr="00900DF4">
        <w:rPr>
          <w:rPrChange w:id="23" w:author="Barry Goldman" w:date="2021-03-27T14:06:00Z">
            <w:rPr>
              <w:dstrike/>
            </w:rPr>
          </w:rPrChange>
        </w:rPr>
        <w:t>.</w:t>
      </w:r>
      <w:r w:rsidRPr="008A308C">
        <w:t xml:space="preserve"> </w:t>
      </w:r>
    </w:p>
    <w:p w14:paraId="14ECD1E8" w14:textId="683AC775" w:rsidR="008A308C" w:rsidRPr="008A308C" w:rsidRDefault="00900DF4" w:rsidP="008A308C">
      <w:pPr>
        <w:pStyle w:val="BodyText"/>
      </w:pPr>
      <w:bookmarkStart w:id="24" w:name="_Hlk67747523"/>
      <w:bookmarkEnd w:id="14"/>
      <w:ins w:id="25" w:author="Barry Goldman" w:date="2021-03-27T14:10:00Z">
        <w:r>
          <w:rPr>
            <w:highlight w:val="yellow"/>
          </w:rPr>
          <w:t xml:space="preserve">Skippers and other </w:t>
        </w:r>
      </w:ins>
      <w:commentRangeStart w:id="26"/>
      <w:commentRangeStart w:id="27"/>
      <w:del w:id="28" w:author="Barry Goldman" w:date="2021-03-26T09:42:00Z">
        <w:r w:rsidR="0033495E" w:rsidRPr="00FB2441" w:rsidDel="00FB2441">
          <w:rPr>
            <w:highlight w:val="yellow"/>
            <w:rPrChange w:id="29" w:author="Barry Goldman" w:date="2021-03-26T09:45:00Z">
              <w:rPr/>
            </w:rPrChange>
          </w:rPr>
          <w:delText>Bridge teams</w:delText>
        </w:r>
      </w:del>
      <w:bookmarkStart w:id="30" w:name="_Hlk67644407"/>
      <w:ins w:id="31" w:author="Barry Goldman" w:date="2021-03-27T14:10:00Z">
        <w:r>
          <w:rPr>
            <w:highlight w:val="yellow"/>
          </w:rPr>
          <w:t>p</w:t>
        </w:r>
      </w:ins>
      <w:ins w:id="32" w:author="Barry Goldman" w:date="2021-03-26T09:42:00Z">
        <w:r w:rsidR="00FB2441" w:rsidRPr="00FB2441">
          <w:rPr>
            <w:highlight w:val="yellow"/>
            <w:rPrChange w:id="33" w:author="Barry Goldman" w:date="2021-03-26T09:45:00Z">
              <w:rPr/>
            </w:rPrChange>
          </w:rPr>
          <w:t xml:space="preserve">ersons responsible </w:t>
        </w:r>
      </w:ins>
      <w:ins w:id="34" w:author="Barry Goldman" w:date="2021-03-26T09:43:00Z">
        <w:r w:rsidR="00FB2441" w:rsidRPr="00FB2441">
          <w:rPr>
            <w:highlight w:val="yellow"/>
            <w:rPrChange w:id="35" w:author="Barry Goldman" w:date="2021-03-26T09:45:00Z">
              <w:rPr/>
            </w:rPrChange>
          </w:rPr>
          <w:t xml:space="preserve">for the </w:t>
        </w:r>
      </w:ins>
      <w:ins w:id="36" w:author="Barry Goldman" w:date="2021-03-27T14:10:00Z">
        <w:r>
          <w:rPr>
            <w:highlight w:val="yellow"/>
          </w:rPr>
          <w:t>navigation</w:t>
        </w:r>
        <w:r w:rsidR="00E4170D">
          <w:t xml:space="preserve"> </w:t>
        </w:r>
      </w:ins>
      <w:bookmarkEnd w:id="24"/>
      <w:del w:id="37" w:author="Barry Goldman" w:date="2021-03-27T14:10:00Z">
        <w:r w:rsidR="0033495E" w:rsidDel="00E4170D">
          <w:delText xml:space="preserve"> </w:delText>
        </w:r>
      </w:del>
      <w:bookmarkEnd w:id="30"/>
      <w:commentRangeEnd w:id="26"/>
      <w:r w:rsidR="00A04DC3">
        <w:rPr>
          <w:rStyle w:val="CommentReference"/>
        </w:rPr>
        <w:commentReference w:id="26"/>
      </w:r>
      <w:commentRangeEnd w:id="27"/>
      <w:r w:rsidR="006B3404">
        <w:rPr>
          <w:rStyle w:val="CommentReference"/>
        </w:rPr>
        <w:commentReference w:id="27"/>
      </w:r>
      <w:r w:rsidR="0033495E">
        <w:t>of</w:t>
      </w:r>
      <w:r w:rsidR="008A308C" w:rsidRPr="008A308C">
        <w:t xml:space="preserve"> </w:t>
      </w:r>
      <w:r w:rsidR="00DD0A0C">
        <w:t>vessels</w:t>
      </w:r>
      <w:r w:rsidR="00DD0A0C" w:rsidRPr="008A308C">
        <w:t xml:space="preserve"> </w:t>
      </w:r>
      <w:r w:rsidR="0033495E">
        <w:t xml:space="preserve">that operate primarily in inland waters </w:t>
      </w:r>
      <w:del w:id="38" w:author="Barry Goldman" w:date="2021-03-23T11:51:00Z">
        <w:r w:rsidR="00307653" w:rsidDel="00B00769">
          <w:delText>are likely to</w:delText>
        </w:r>
      </w:del>
      <w:ins w:id="39" w:author="Barry Goldman" w:date="2021-03-23T11:51:00Z">
        <w:r w:rsidR="00B00769">
          <w:t>may</w:t>
        </w:r>
      </w:ins>
      <w:r w:rsidR="00307653">
        <w:t xml:space="preserve"> </w:t>
      </w:r>
      <w:r w:rsidR="008A308C" w:rsidRPr="008A308C">
        <w:t xml:space="preserve">have </w:t>
      </w:r>
      <w:del w:id="40" w:author="Barry Goldman" w:date="2021-03-23T11:51:00Z">
        <w:r w:rsidR="008A308C" w:rsidRPr="008A308C" w:rsidDel="00B00769">
          <w:delText xml:space="preserve">relatively </w:delText>
        </w:r>
      </w:del>
      <w:r w:rsidR="008A308C" w:rsidRPr="008A308C">
        <w:t>poor VTS awareness</w:t>
      </w:r>
      <w:r w:rsidR="00307653">
        <w:t xml:space="preserve"> and a</w:t>
      </w:r>
      <w:r w:rsidR="008A308C" w:rsidRPr="008A308C">
        <w:t xml:space="preserve"> lack of skills </w:t>
      </w:r>
      <w:r w:rsidR="00307653">
        <w:t>in</w:t>
      </w:r>
      <w:r w:rsidR="008A308C" w:rsidRPr="008A308C">
        <w:t xml:space="preserve"> communicating with VTS. </w:t>
      </w:r>
      <w:r w:rsidR="009D5547">
        <w:t xml:space="preserve"> S</w:t>
      </w:r>
      <w:r w:rsidR="008A308C" w:rsidRPr="008A308C">
        <w:t xml:space="preserve">ince most of them can only communicate in their native language or even dialect, communication with other </w:t>
      </w:r>
      <w:r w:rsidR="009A304C">
        <w:t>vessels</w:t>
      </w:r>
      <w:r w:rsidR="00415322">
        <w:t xml:space="preserve"> engaged in international voyages</w:t>
      </w:r>
      <w:r w:rsidR="009A304C">
        <w:t>, port authorities and VTS operators</w:t>
      </w:r>
      <w:r w:rsidR="008A308C" w:rsidRPr="008A308C">
        <w:t xml:space="preserve"> </w:t>
      </w:r>
      <w:r w:rsidR="00DD0A0C">
        <w:t>may be</w:t>
      </w:r>
      <w:r w:rsidR="008A308C" w:rsidRPr="008A308C">
        <w:t xml:space="preserve"> difficult.</w:t>
      </w:r>
    </w:p>
    <w:p w14:paraId="5C3D7EAE" w14:textId="3125EF28" w:rsidR="008A308C" w:rsidRPr="008A308C" w:rsidRDefault="008A308C" w:rsidP="00F7404E">
      <w:pPr>
        <w:pStyle w:val="Heading2"/>
      </w:pPr>
      <w:bookmarkStart w:id="41" w:name="_Toc66880009"/>
      <w:r w:rsidRPr="008A308C">
        <w:t>Vessel traffic flow</w:t>
      </w:r>
      <w:bookmarkEnd w:id="41"/>
    </w:p>
    <w:p w14:paraId="3E31CB67" w14:textId="6E3409C3" w:rsidR="008A308C" w:rsidRDefault="008A308C" w:rsidP="008A308C">
      <w:pPr>
        <w:pStyle w:val="BodyText"/>
        <w:rPr>
          <w:ins w:id="42" w:author="Victoria IVANOVA" w:date="2021-03-18T21:16:00Z"/>
        </w:rPr>
      </w:pPr>
      <w:r w:rsidRPr="006C2E1F">
        <w:t>In the inland waters connected to the sea area</w:t>
      </w:r>
      <w:r w:rsidR="009B7D16" w:rsidRPr="001D0830">
        <w:t xml:space="preserve"> and </w:t>
      </w:r>
      <w:r w:rsidR="006C2E1F" w:rsidRPr="00611D97">
        <w:t xml:space="preserve">in </w:t>
      </w:r>
      <w:r w:rsidR="009B7D16" w:rsidRPr="00A725C5">
        <w:t>coastal areas</w:t>
      </w:r>
      <w:r w:rsidRPr="00653F3B">
        <w:t>, vessel traffic</w:t>
      </w:r>
      <w:r w:rsidR="00307653" w:rsidRPr="00653F3B">
        <w:t xml:space="preserve"> and</w:t>
      </w:r>
      <w:r w:rsidRPr="004D633D">
        <w:t xml:space="preserve"> vessel traffic flow is </w:t>
      </w:r>
      <w:r w:rsidR="0042119F" w:rsidRPr="00365CA3">
        <w:t>often</w:t>
      </w:r>
      <w:r w:rsidR="0042119F" w:rsidRPr="00E62971">
        <w:t xml:space="preserve"> </w:t>
      </w:r>
      <w:r w:rsidRPr="00E62971">
        <w:t>affected by the tide</w:t>
      </w:r>
      <w:r w:rsidR="00304CD8">
        <w:t>,</w:t>
      </w:r>
      <w:r w:rsidR="00067591" w:rsidRPr="004D633D">
        <w:t xml:space="preserve"> meteorological conditions (</w:t>
      </w:r>
      <w:r w:rsidR="0042119F" w:rsidRPr="004D633D">
        <w:t>the wind</w:t>
      </w:r>
      <w:r w:rsidR="00067591" w:rsidRPr="006C2E1F">
        <w:t>,</w:t>
      </w:r>
      <w:r w:rsidR="00067591" w:rsidRPr="001D0830">
        <w:t xml:space="preserve"> </w:t>
      </w:r>
      <w:r w:rsidR="00067591" w:rsidRPr="00611D97">
        <w:t>ici</w:t>
      </w:r>
      <w:r w:rsidR="00067591" w:rsidRPr="00A725C5">
        <w:t>n</w:t>
      </w:r>
      <w:r w:rsidR="00067591" w:rsidRPr="00653F3B">
        <w:t xml:space="preserve">g, </w:t>
      </w:r>
      <w:r w:rsidR="00067591" w:rsidRPr="004D633D">
        <w:t>fog e</w:t>
      </w:r>
      <w:r w:rsidR="00067591" w:rsidRPr="00365CA3">
        <w:t>t</w:t>
      </w:r>
      <w:r w:rsidR="00067591" w:rsidRPr="00E62971">
        <w:t>c.)</w:t>
      </w:r>
      <w:r w:rsidR="00304CD8">
        <w:t xml:space="preserve"> and seasonal variations in fluvial flow</w:t>
      </w:r>
      <w:r w:rsidRPr="00E62971">
        <w:t xml:space="preserve">. There </w:t>
      </w:r>
      <w:r w:rsidR="00307653" w:rsidRPr="006C2E1F">
        <w:t>may</w:t>
      </w:r>
      <w:r w:rsidRPr="006C2E1F">
        <w:t xml:space="preserve"> be a peak of vessel traffic flow during the period of rapid rise and fall of the tide</w:t>
      </w:r>
      <w:r w:rsidR="0042119F" w:rsidRPr="006C2E1F">
        <w:t xml:space="preserve"> </w:t>
      </w:r>
      <w:r w:rsidR="0042119F" w:rsidRPr="004D633D">
        <w:t xml:space="preserve">and </w:t>
      </w:r>
      <w:r w:rsidR="009B7D16" w:rsidRPr="004D633D">
        <w:t>a rapid change of weather conditions</w:t>
      </w:r>
      <w:r w:rsidRPr="006C2E1F">
        <w:t>.</w:t>
      </w:r>
    </w:p>
    <w:p w14:paraId="467055BE" w14:textId="40EC1AD2" w:rsidR="00CE5C16" w:rsidRPr="008A308C" w:rsidRDefault="00304CD8" w:rsidP="00CE5C16">
      <w:pPr>
        <w:pStyle w:val="BodyText"/>
      </w:pPr>
      <w:r>
        <w:t>I</w:t>
      </w:r>
      <w:r w:rsidR="00CE5C16" w:rsidRPr="004D633D">
        <w:t>nland VTS 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w:t>
      </w:r>
    </w:p>
    <w:p w14:paraId="1755015E" w14:textId="1E5B5E44" w:rsidR="008A308C" w:rsidRPr="008A308C" w:rsidRDefault="008A308C" w:rsidP="008A308C">
      <w:pPr>
        <w:pStyle w:val="BodyText"/>
      </w:pPr>
      <w:r w:rsidRPr="008A308C">
        <w:t xml:space="preserve">Due to the </w:t>
      </w:r>
      <w:r w:rsidR="00A4007A">
        <w:t xml:space="preserve">limited </w:t>
      </w:r>
      <w:r w:rsidR="00304CD8">
        <w:t xml:space="preserve">dimensions </w:t>
      </w:r>
      <w:r w:rsidR="00A4007A">
        <w:t xml:space="preserve">of </w:t>
      </w:r>
      <w:r w:rsidR="00304CD8">
        <w:t xml:space="preserve">many </w:t>
      </w:r>
      <w:r w:rsidR="00A4007A">
        <w:t>fairway</w:t>
      </w:r>
      <w:ins w:id="43" w:author="Barry Goldman" w:date="2021-03-21T14:38:00Z">
        <w:r w:rsidR="00304CD8">
          <w:t>s</w:t>
        </w:r>
      </w:ins>
      <w:r w:rsidRPr="008A308C">
        <w:t xml:space="preserve"> in inland waters</w:t>
      </w:r>
      <w:r w:rsidR="0071086F">
        <w:t xml:space="preserve"> and permanent </w:t>
      </w:r>
      <w:r w:rsidR="00185171">
        <w:t xml:space="preserve">waterway </w:t>
      </w:r>
      <w:r w:rsidR="0071086F">
        <w:t xml:space="preserve">structures </w:t>
      </w:r>
      <w:r w:rsidR="00304CD8">
        <w:t xml:space="preserve">such as </w:t>
      </w:r>
      <w:r w:rsidR="0071086F">
        <w:t xml:space="preserve">locks, </w:t>
      </w:r>
      <w:r w:rsidR="003941B3">
        <w:t>dams</w:t>
      </w:r>
      <w:r w:rsidR="0071086F">
        <w:t>, weirs</w:t>
      </w:r>
      <w:r w:rsidR="00304CD8">
        <w:t xml:space="preserve"> and</w:t>
      </w:r>
      <w:r w:rsidR="0071086F">
        <w:t xml:space="preserve"> bridges</w:t>
      </w:r>
      <w:r w:rsidRPr="008A308C">
        <w:t>, the distribution of docks</w:t>
      </w:r>
      <w:r w:rsidR="00F6343E">
        <w:t>, berths</w:t>
      </w:r>
      <w:r w:rsidRPr="008A308C">
        <w:t xml:space="preserve"> and anchorages </w:t>
      </w:r>
      <w:r w:rsidR="00304CD8">
        <w:t>may be</w:t>
      </w:r>
      <w:r w:rsidRPr="008A308C">
        <w:t xml:space="preserve"> concentrated and</w:t>
      </w:r>
      <w:r w:rsidR="00304CD8">
        <w:t>,</w:t>
      </w:r>
      <w:r w:rsidRPr="008A308C">
        <w:t xml:space="preserve"> </w:t>
      </w:r>
      <w:r w:rsidR="00304CD8" w:rsidRPr="008A308C">
        <w:t>in some sections</w:t>
      </w:r>
      <w:r w:rsidR="00304CD8">
        <w:t>,</w:t>
      </w:r>
      <w:r w:rsidR="00304CD8" w:rsidRPr="008A308C">
        <w:t xml:space="preserve"> </w:t>
      </w:r>
      <w:r w:rsidRPr="008A308C">
        <w:t xml:space="preserve">vessel traffic </w:t>
      </w:r>
      <w:del w:id="44" w:author="Barry Goldman" w:date="2021-03-23T11:53:00Z">
        <w:r w:rsidRPr="008A308C" w:rsidDel="00B00769">
          <w:delText xml:space="preserve">flow </w:delText>
        </w:r>
      </w:del>
      <w:r w:rsidR="00304CD8">
        <w:t xml:space="preserve">may be </w:t>
      </w:r>
      <w:r w:rsidRPr="008A308C">
        <w:t xml:space="preserve">dense. Therefore, it is difficult for VTS to predict the </w:t>
      </w:r>
      <w:r w:rsidR="00307653">
        <w:t>position</w:t>
      </w:r>
      <w:r w:rsidR="00307653" w:rsidRPr="008A308C">
        <w:t xml:space="preserve"> </w:t>
      </w:r>
      <w:r w:rsidRPr="008A308C">
        <w:t xml:space="preserve">of </w:t>
      </w:r>
      <w:r w:rsidR="00185171">
        <w:t>vessels</w:t>
      </w:r>
      <w:r w:rsidR="00185171" w:rsidRPr="008A308C">
        <w:t xml:space="preserve"> </w:t>
      </w:r>
      <w:r w:rsidRPr="008A308C">
        <w:t xml:space="preserve">through TCPA and CPA and information </w:t>
      </w:r>
      <w:r w:rsidR="00307653">
        <w:t>at</w:t>
      </w:r>
      <w:r w:rsidRPr="008A308C">
        <w:t xml:space="preserve"> micro level </w:t>
      </w:r>
      <w:r w:rsidR="00307653">
        <w:t>may be</w:t>
      </w:r>
      <w:r w:rsidRPr="008A308C">
        <w:t xml:space="preserve"> limited. </w:t>
      </w:r>
      <w:r w:rsidR="00307653">
        <w:t>It may be necessary to</w:t>
      </w:r>
      <w:r w:rsidRPr="008A308C">
        <w:t xml:space="preserve"> rely </w:t>
      </w:r>
      <w:r w:rsidR="00304CD8" w:rsidRPr="008A308C">
        <w:t xml:space="preserve">mainly </w:t>
      </w:r>
      <w:r w:rsidRPr="008A308C">
        <w:t>on the macro traffic organization to implement VTS traffic management.</w:t>
      </w:r>
    </w:p>
    <w:p w14:paraId="3322298C" w14:textId="1CF41654" w:rsidR="008A308C" w:rsidRPr="008A308C" w:rsidRDefault="008A308C" w:rsidP="008A308C">
      <w:pPr>
        <w:pStyle w:val="BodyText"/>
      </w:pPr>
      <w:r w:rsidRPr="00F6343E">
        <w:t>In relatively large water systems</w:t>
      </w:r>
      <w:r w:rsidR="0042119F" w:rsidRPr="004D633D">
        <w:t>, lakes</w:t>
      </w:r>
      <w:r w:rsidRPr="00F6343E">
        <w:t xml:space="preserve"> and busy waterways</w:t>
      </w:r>
      <w:r w:rsidRPr="00611D97">
        <w:t xml:space="preserve"> there </w:t>
      </w:r>
      <w:r w:rsidR="00307653" w:rsidRPr="00611D97">
        <w:t>may be</w:t>
      </w:r>
      <w:r w:rsidR="00307653" w:rsidRPr="00A725C5">
        <w:t xml:space="preserve"> </w:t>
      </w:r>
      <w:r w:rsidRPr="00653F3B">
        <w:t>many VTS centres operating in</w:t>
      </w:r>
      <w:r w:rsidRPr="008A308C">
        <w:t xml:space="preserve"> stages and coordination among VTS centres is important.</w:t>
      </w:r>
    </w:p>
    <w:p w14:paraId="40A0B4C1" w14:textId="0D50C0E0" w:rsidR="008A308C" w:rsidRPr="008A308C" w:rsidRDefault="008A308C" w:rsidP="00F7404E">
      <w:pPr>
        <w:pStyle w:val="Heading2"/>
      </w:pPr>
      <w:bookmarkStart w:id="45" w:name="_Toc66880010"/>
      <w:r w:rsidRPr="008A308C">
        <w:t>Equipment</w:t>
      </w:r>
      <w:bookmarkEnd w:id="45"/>
    </w:p>
    <w:p w14:paraId="7043223B" w14:textId="459E4419" w:rsidR="008A308C" w:rsidRPr="008A308C" w:rsidRDefault="008A308C" w:rsidP="008A308C">
      <w:pPr>
        <w:pStyle w:val="BodyText"/>
      </w:pPr>
      <w:r w:rsidRPr="008A308C">
        <w:t xml:space="preserve">When the VTS system is </w:t>
      </w:r>
      <w:r w:rsidR="00307653">
        <w:t>established</w:t>
      </w:r>
      <w:r w:rsidRPr="008A308C">
        <w:t xml:space="preserve"> in inland waters, it is </w:t>
      </w:r>
      <w:r w:rsidR="00CF7D18">
        <w:t xml:space="preserve">may be </w:t>
      </w:r>
      <w:r w:rsidRPr="008A308C">
        <w:t xml:space="preserve">prone to radar clutter and low </w:t>
      </w:r>
      <w:r w:rsidRPr="001D0830">
        <w:t xml:space="preserve">resolution. Due to </w:t>
      </w:r>
      <w:r w:rsidR="00CF7D18" w:rsidRPr="00611D97">
        <w:t xml:space="preserve">the large number of </w:t>
      </w:r>
      <w:r w:rsidR="003B726E" w:rsidRPr="00A725C5">
        <w:t>vessels</w:t>
      </w:r>
      <w:r w:rsidR="00CF7D18" w:rsidRPr="00653F3B">
        <w:t xml:space="preserve"> being</w:t>
      </w:r>
      <w:r w:rsidRPr="00653F3B">
        <w:t xml:space="preserve"> track</w:t>
      </w:r>
      <w:r w:rsidR="00CF7D18" w:rsidRPr="00653F3B">
        <w:t>ed</w:t>
      </w:r>
      <w:r w:rsidRPr="004D633D">
        <w:t xml:space="preserve">, the AIS signal </w:t>
      </w:r>
      <w:r w:rsidR="00CF7D18" w:rsidRPr="004D633D">
        <w:t>may be</w:t>
      </w:r>
      <w:r w:rsidR="009D5547">
        <w:t xml:space="preserve">come less reliable </w:t>
      </w:r>
      <w:r w:rsidR="002B7BC1">
        <w:t>or even lost.  T</w:t>
      </w:r>
      <w:r w:rsidRPr="004D633D">
        <w:t>he VTS alarm fu</w:t>
      </w:r>
      <w:r w:rsidRPr="001D0830">
        <w:t xml:space="preserve">nction </w:t>
      </w:r>
      <w:r w:rsidR="00CF7D18" w:rsidRPr="001D0830">
        <w:t>may be</w:t>
      </w:r>
      <w:r w:rsidRPr="001D0830">
        <w:t xml:space="preserve"> difficult to use effectively. CCTV</w:t>
      </w:r>
      <w:r w:rsidR="00523C35">
        <w:t xml:space="preserve">, therefore, has an increased importance as an inland </w:t>
      </w:r>
      <w:r w:rsidRPr="001D0830">
        <w:t xml:space="preserve">VTS </w:t>
      </w:r>
      <w:r w:rsidR="00523C35">
        <w:t>sensor</w:t>
      </w:r>
      <w:r w:rsidRPr="001D0830">
        <w:t xml:space="preserve">, especially </w:t>
      </w:r>
      <w:r w:rsidR="00523C35">
        <w:t xml:space="preserve">when </w:t>
      </w:r>
      <w:r w:rsidRPr="001D0830">
        <w:t>link</w:t>
      </w:r>
      <w:r w:rsidR="00523C35">
        <w:t>ed</w:t>
      </w:r>
      <w:r w:rsidRPr="001D0830">
        <w:t xml:space="preserve"> with </w:t>
      </w:r>
      <w:r w:rsidR="003B726E" w:rsidRPr="004D633D">
        <w:t>Vessel Track</w:t>
      </w:r>
      <w:r w:rsidR="00CE5C16" w:rsidRPr="004D633D">
        <w:t>ing</w:t>
      </w:r>
      <w:r w:rsidR="003B726E" w:rsidRPr="004D633D">
        <w:t xml:space="preserve"> and Tracing (VTT)</w:t>
      </w:r>
      <w:r w:rsidRPr="00611D97">
        <w:t xml:space="preserve">. </w:t>
      </w:r>
    </w:p>
    <w:p w14:paraId="5A8534A2" w14:textId="0A0B4691" w:rsidR="008A308C" w:rsidRPr="00B0794C" w:rsidRDefault="008A308C" w:rsidP="00B0794C">
      <w:pPr>
        <w:pStyle w:val="BodyText"/>
        <w:shd w:val="clear" w:color="auto" w:fill="FFFFFF" w:themeFill="background1"/>
      </w:pPr>
      <w:r w:rsidRPr="008A308C">
        <w:t>When the VTS cover</w:t>
      </w:r>
      <w:r w:rsidR="00CF7D18">
        <w:t>s a</w:t>
      </w:r>
      <w:r w:rsidRPr="008A308C">
        <w:t xml:space="preserve"> </w:t>
      </w:r>
      <w:del w:id="46" w:author="Barry Goldman" w:date="2021-03-23T11:54:00Z">
        <w:r w:rsidRPr="008A308C" w:rsidDel="00B00769">
          <w:delText xml:space="preserve">relatively </w:delText>
        </w:r>
      </w:del>
      <w:r w:rsidRPr="008A308C">
        <w:t xml:space="preserve">long and narrow </w:t>
      </w:r>
      <w:r w:rsidR="00CF7D18">
        <w:t xml:space="preserve">section of a </w:t>
      </w:r>
      <w:r w:rsidR="003941B3">
        <w:t>waterway</w:t>
      </w:r>
      <w:r w:rsidRPr="008A308C">
        <w:t xml:space="preserve">, the VHF working channels of adjacent VTS centres upstream and downstream </w:t>
      </w:r>
      <w:r w:rsidR="00CF7D18">
        <w:t xml:space="preserve">may be </w:t>
      </w:r>
      <w:r w:rsidRPr="008A308C">
        <w:t xml:space="preserve">similar or even </w:t>
      </w:r>
      <w:r w:rsidR="002B7BC1">
        <w:t xml:space="preserve">the </w:t>
      </w:r>
      <w:r w:rsidRPr="008A308C">
        <w:t xml:space="preserve">same </w:t>
      </w:r>
      <w:r w:rsidR="00CF7D18">
        <w:t>resulting in</w:t>
      </w:r>
      <w:r w:rsidRPr="008A308C">
        <w:t xml:space="preserve"> </w:t>
      </w:r>
      <w:r w:rsidRPr="00B0794C">
        <w:t>interference.</w:t>
      </w:r>
      <w:r w:rsidR="00B0794C">
        <w:t xml:space="preserve"> </w:t>
      </w:r>
    </w:p>
    <w:p w14:paraId="434106CA" w14:textId="3997E04C" w:rsidR="008A308C" w:rsidRDefault="008A308C" w:rsidP="008A308C">
      <w:pPr>
        <w:pStyle w:val="BodyText"/>
      </w:pPr>
      <w:r w:rsidRPr="008A308C">
        <w:t>Inland waters are close to shore and in areas covered by Wi-Fi or other mobile network</w:t>
      </w:r>
      <w:r w:rsidR="00CF7D18">
        <w:t>s</w:t>
      </w:r>
      <w:r w:rsidRPr="008A308C">
        <w:t xml:space="preserve">, </w:t>
      </w:r>
      <w:r w:rsidR="00CF7D18">
        <w:t xml:space="preserve">thus, </w:t>
      </w:r>
      <w:r w:rsidRPr="008A308C">
        <w:t xml:space="preserve">ship-to-shore communication can be carried out in a more timely and effective manner through </w:t>
      </w:r>
      <w:r w:rsidR="009A27E3">
        <w:t>these</w:t>
      </w:r>
      <w:r w:rsidRPr="008A308C">
        <w:t xml:space="preserve"> network</w:t>
      </w:r>
      <w:ins w:id="47" w:author="Barry Goldman" w:date="2021-03-17T14:05:00Z">
        <w:r w:rsidR="009A27E3">
          <w:t>s</w:t>
        </w:r>
      </w:ins>
      <w:r w:rsidRPr="00B0794C">
        <w:t>.</w:t>
      </w:r>
      <w:r w:rsidR="00B0794C" w:rsidRPr="00B0794C">
        <w:t xml:space="preserve"> However, public mobile networks should not be used to transmit distress signals.</w:t>
      </w:r>
    </w:p>
    <w:p w14:paraId="4FD9E265" w14:textId="706B4C37" w:rsidR="003941B3" w:rsidRPr="00B0794C" w:rsidRDefault="00514260" w:rsidP="00514260">
      <w:pPr>
        <w:pStyle w:val="BodyText"/>
      </w:pPr>
      <w:r w:rsidRPr="001D0830">
        <w:t>AIS</w:t>
      </w:r>
      <w:r w:rsidR="001D0830">
        <w:t xml:space="preserve"> applied in inland waters</w:t>
      </w:r>
      <w:ins w:id="48" w:author="Barry Goldman" w:date="2021-03-20T17:43:00Z">
        <w:r w:rsidR="006469F3">
          <w:t xml:space="preserve"> </w:t>
        </w:r>
      </w:ins>
      <w:r w:rsidRPr="001D0830">
        <w:t xml:space="preserve">is compatible with the maritime AIS, it enables a direct data exchange between sea-going </w:t>
      </w:r>
      <w:r w:rsidR="00D21535" w:rsidRPr="001D0830">
        <w:rPr>
          <w:lang w:val="en-US"/>
        </w:rPr>
        <w:t xml:space="preserve">ships </w:t>
      </w:r>
      <w:r w:rsidRPr="001D0830">
        <w:t>and inland vessels navigating in mixed traffic areas.</w:t>
      </w:r>
    </w:p>
    <w:p w14:paraId="30AE485A" w14:textId="525860B4" w:rsidR="008A308C" w:rsidRPr="008A308C" w:rsidRDefault="008A308C" w:rsidP="00F7404E">
      <w:pPr>
        <w:pStyle w:val="Heading2"/>
      </w:pPr>
      <w:bookmarkStart w:id="49" w:name="_Toc66880011"/>
      <w:r w:rsidRPr="008A308C">
        <w:t>General navigation environment</w:t>
      </w:r>
      <w:bookmarkEnd w:id="49"/>
    </w:p>
    <w:p w14:paraId="291A7DC9" w14:textId="52D9EB0E" w:rsidR="008A308C" w:rsidRPr="008A308C" w:rsidRDefault="008A308C" w:rsidP="008A308C">
      <w:pPr>
        <w:pStyle w:val="BodyText"/>
      </w:pPr>
      <w:r w:rsidRPr="008A308C">
        <w:t xml:space="preserve">In inland waters, the </w:t>
      </w:r>
      <w:bookmarkStart w:id="50" w:name="_Hlk67046579"/>
      <w:r w:rsidRPr="008A308C">
        <w:t>revetment configuration</w:t>
      </w:r>
      <w:bookmarkEnd w:id="50"/>
      <w:r w:rsidRPr="008A308C">
        <w:t xml:space="preserve">, </w:t>
      </w:r>
      <w:r w:rsidR="00EA57A5">
        <w:t>arrangement</w:t>
      </w:r>
      <w:r w:rsidR="00DD157A">
        <w:t xml:space="preserve"> </w:t>
      </w:r>
      <w:r w:rsidR="00DD157A" w:rsidRPr="001D0830">
        <w:t>of aids to navigation</w:t>
      </w:r>
      <w:r w:rsidRPr="001D0830">
        <w:t xml:space="preserve">, </w:t>
      </w:r>
      <w:r w:rsidR="00ED3409">
        <w:t>dimensions</w:t>
      </w:r>
      <w:r w:rsidRPr="008A308C">
        <w:t xml:space="preserve"> of the </w:t>
      </w:r>
      <w:r w:rsidR="00DD157A">
        <w:t>fairway</w:t>
      </w:r>
      <w:r w:rsidRPr="008A308C">
        <w:t xml:space="preserve">, </w:t>
      </w:r>
      <w:r w:rsidR="00DD157A">
        <w:t xml:space="preserve">water level, </w:t>
      </w:r>
      <w:r w:rsidRPr="008A308C">
        <w:t xml:space="preserve">bridges, </w:t>
      </w:r>
      <w:r w:rsidR="00DD157A">
        <w:t xml:space="preserve">dams, weirs, </w:t>
      </w:r>
      <w:r w:rsidRPr="008A308C">
        <w:t>ship locks and other</w:t>
      </w:r>
      <w:r w:rsidR="00DD157A">
        <w:t xml:space="preserve"> permanent </w:t>
      </w:r>
      <w:r w:rsidR="00781A2D">
        <w:t xml:space="preserve">structures </w:t>
      </w:r>
      <w:r w:rsidR="00781A2D" w:rsidRPr="008A308C">
        <w:t>may</w:t>
      </w:r>
      <w:r w:rsidR="009A27E3" w:rsidRPr="008A308C">
        <w:t xml:space="preserve"> </w:t>
      </w:r>
      <w:r w:rsidRPr="008A308C">
        <w:t xml:space="preserve">cause various restrictions on the navigation </w:t>
      </w:r>
      <w:r w:rsidR="002B7BC1">
        <w:t xml:space="preserve">and operation </w:t>
      </w:r>
      <w:r w:rsidRPr="008A308C">
        <w:t xml:space="preserve">of </w:t>
      </w:r>
      <w:r w:rsidR="00DD157A">
        <w:t>vessels</w:t>
      </w:r>
      <w:r w:rsidRPr="008A308C">
        <w:t xml:space="preserve"> and various conditions will change. The VTS centre </w:t>
      </w:r>
      <w:r w:rsidR="009A27E3">
        <w:t xml:space="preserve">may </w:t>
      </w:r>
      <w:r w:rsidRPr="008A308C">
        <w:t xml:space="preserve">need to </w:t>
      </w:r>
      <w:r w:rsidR="009A27E3">
        <w:t>process a large amount of</w:t>
      </w:r>
      <w:r w:rsidRPr="008A308C">
        <w:t xml:space="preserve"> information in real time. For special waterway sections or canals the arrangement of </w:t>
      </w:r>
      <w:r w:rsidR="00957465">
        <w:t xml:space="preserve">a </w:t>
      </w:r>
      <w:commentRangeStart w:id="51"/>
      <w:del w:id="52" w:author="Barry Goldman" w:date="2021-03-27T14:37:00Z">
        <w:r w:rsidRPr="008A308C" w:rsidDel="006B3404">
          <w:delText xml:space="preserve">sailing </w:delText>
        </w:r>
      </w:del>
      <w:ins w:id="53" w:author="Barry Goldman" w:date="2021-03-27T14:37:00Z">
        <w:r w:rsidR="006B3404">
          <w:t>passage</w:t>
        </w:r>
        <w:r w:rsidR="006B3404" w:rsidRPr="008A308C">
          <w:t xml:space="preserve"> </w:t>
        </w:r>
      </w:ins>
      <w:commentRangeEnd w:id="51"/>
      <w:ins w:id="54" w:author="Barry Goldman" w:date="2021-03-27T14:39:00Z">
        <w:r w:rsidR="006B3404">
          <w:rPr>
            <w:rStyle w:val="CommentReference"/>
          </w:rPr>
          <w:commentReference w:id="51"/>
        </w:r>
      </w:ins>
      <w:r w:rsidRPr="008A308C">
        <w:t>plan</w:t>
      </w:r>
      <w:ins w:id="55" w:author="Barry Goldman" w:date="2021-03-27T14:38:00Z">
        <w:r w:rsidR="006B3404">
          <w:t xml:space="preserve">, </w:t>
        </w:r>
        <w:commentRangeStart w:id="56"/>
        <w:r w:rsidR="006B3404" w:rsidRPr="006B3404">
          <w:t>a system of traffic clearances or other appropriate measures</w:t>
        </w:r>
      </w:ins>
      <w:r w:rsidRPr="008A308C">
        <w:t xml:space="preserve"> </w:t>
      </w:r>
      <w:commentRangeEnd w:id="56"/>
      <w:r w:rsidR="006B3404">
        <w:rPr>
          <w:rStyle w:val="CommentReference"/>
        </w:rPr>
        <w:commentReference w:id="56"/>
      </w:r>
      <w:r w:rsidR="009A27E3">
        <w:t>may be</w:t>
      </w:r>
      <w:r w:rsidRPr="008A308C">
        <w:t xml:space="preserve"> required.</w:t>
      </w:r>
    </w:p>
    <w:p w14:paraId="3EE9EBD8" w14:textId="77777777" w:rsidR="008A308C" w:rsidRPr="005408F6" w:rsidRDefault="008A308C" w:rsidP="00F7404E">
      <w:pPr>
        <w:pStyle w:val="BodyText"/>
        <w:rPr>
          <w:lang w:val="en-US"/>
        </w:rPr>
      </w:pPr>
    </w:p>
    <w:p w14:paraId="7870AD26" w14:textId="224A7C84" w:rsidR="007E30DF" w:rsidRPr="00205D9B" w:rsidRDefault="003A1243" w:rsidP="00DE2814">
      <w:pPr>
        <w:pStyle w:val="Heading1"/>
      </w:pPr>
      <w:bookmarkStart w:id="57" w:name="_Toc66880012"/>
      <w:r>
        <w:rPr>
          <w:caps w:val="0"/>
        </w:rPr>
        <w:t>IALA GUIDANCE OF RELEVANCE TO VTS IN INLAND WATERS</w:t>
      </w:r>
      <w:bookmarkEnd w:id="57"/>
    </w:p>
    <w:p w14:paraId="15AF70EF" w14:textId="77777777" w:rsidR="007E30DF" w:rsidRPr="00205D9B" w:rsidRDefault="007E30DF" w:rsidP="001349DB">
      <w:pPr>
        <w:pStyle w:val="Heading2separationline"/>
        <w:rPr>
          <w:sz w:val="24"/>
          <w:szCs w:val="24"/>
        </w:rPr>
      </w:pPr>
    </w:p>
    <w:p w14:paraId="36C1E503" w14:textId="6C6D5C0E" w:rsidR="0082677E" w:rsidRDefault="0082677E" w:rsidP="00EA218F">
      <w:pPr>
        <w:pStyle w:val="BodyText"/>
      </w:pPr>
      <w:r>
        <w:t xml:space="preserve">The IALA VTS </w:t>
      </w:r>
      <w:r w:rsidRPr="00720B47">
        <w:t xml:space="preserve">Manual </w:t>
      </w:r>
      <w:r w:rsidR="00225EA4" w:rsidRPr="00720B47">
        <w:t xml:space="preserve">[1] </w:t>
      </w:r>
      <w:r w:rsidRPr="00720B47">
        <w:t>gives a useful overview of VTS.  Detailed advice on VTS is provide</w:t>
      </w:r>
      <w:r w:rsidR="009F13A7" w:rsidRPr="00720B47">
        <w:t>d</w:t>
      </w:r>
      <w:r w:rsidRPr="00720B47">
        <w:t xml:space="preserve"> through a series of IALA recommendations and</w:t>
      </w:r>
      <w:r>
        <w:t xml:space="preserve"> </w:t>
      </w:r>
      <w:r w:rsidR="00720B47">
        <w:t>g</w:t>
      </w:r>
      <w:r>
        <w:t>uidelines.</w:t>
      </w:r>
    </w:p>
    <w:p w14:paraId="0E4B9947" w14:textId="2A3C1BC4" w:rsidR="00174C0B" w:rsidRDefault="00174C0B" w:rsidP="00174C0B">
      <w:pPr>
        <w:pStyle w:val="BodyText"/>
      </w:pPr>
      <w:r>
        <w:t xml:space="preserve">IALA Standards apply to VTSs in international, </w:t>
      </w:r>
      <w:r w:rsidRPr="006A6BA3">
        <w:t xml:space="preserve">territorial and coastal areas and </w:t>
      </w:r>
      <w:r>
        <w:t xml:space="preserve">in </w:t>
      </w:r>
      <w:r w:rsidRPr="006A6BA3">
        <w:t>ports/harbours</w:t>
      </w:r>
      <w:r>
        <w:t xml:space="preserve">.  Many of the associated recommendations and guidelines may </w:t>
      </w:r>
      <w:r w:rsidRPr="00174C0B">
        <w:t>have a relevance to VTS in inland waters</w:t>
      </w:r>
      <w:r>
        <w:t xml:space="preserve">.  However, the applicability of this IALA guidance to inland waters may vary considerably dependent on such high-level aspects as the density of traffic, the type of </w:t>
      </w:r>
      <w:r w:rsidR="00A346D6">
        <w:t>vessels</w:t>
      </w:r>
      <w:r>
        <w:t xml:space="preserve"> navigating the waterway</w:t>
      </w:r>
      <w:ins w:id="58" w:author="Victoria IVANOVA" w:date="2021-03-18T21:52:00Z">
        <w:r w:rsidR="00E83AD0">
          <w:t>,</w:t>
        </w:r>
      </w:ins>
      <w:r>
        <w:t xml:space="preserve"> the nature of the waterway</w:t>
      </w:r>
      <w:r w:rsidR="00E83AD0">
        <w:t xml:space="preserve"> and the applicable </w:t>
      </w:r>
      <w:r w:rsidR="00EA57A5">
        <w:t>local</w:t>
      </w:r>
      <w:r w:rsidR="00E83AD0">
        <w:t>, regional and national provisions</w:t>
      </w:r>
      <w:r w:rsidR="00720B47">
        <w:t>.</w:t>
      </w:r>
      <w:r w:rsidRPr="00174C0B">
        <w:t xml:space="preserve"> </w:t>
      </w:r>
    </w:p>
    <w:p w14:paraId="0543EDC5" w14:textId="0172844B" w:rsidR="00174C0B" w:rsidRDefault="00174C0B" w:rsidP="00174C0B">
      <w:pPr>
        <w:pStyle w:val="BodyText"/>
      </w:pPr>
      <w:r>
        <w:t xml:space="preserve">In assessing the need for a VTS </w:t>
      </w:r>
      <w:r w:rsidR="00720B47">
        <w:t>should it be considered that a degree of control and traffic management is required,</w:t>
      </w:r>
      <w:r>
        <w:t xml:space="preserve"> </w:t>
      </w:r>
      <w:r w:rsidR="0016212C">
        <w:t xml:space="preserve">many detailed factors and </w:t>
      </w:r>
      <w:r>
        <w:t>the applicability of the IALA guidance</w:t>
      </w:r>
      <w:r w:rsidR="0016212C">
        <w:t xml:space="preserve"> may need to be considered.</w:t>
      </w:r>
      <w:r>
        <w:t xml:space="preserve">  These include, but are not limited to, factors in the sections below.</w:t>
      </w:r>
    </w:p>
    <w:p w14:paraId="2CE3AD81" w14:textId="445293A3" w:rsidR="0016212C" w:rsidRDefault="00174C0B" w:rsidP="00174C0B">
      <w:pPr>
        <w:pStyle w:val="BodyText"/>
      </w:pPr>
      <w:r>
        <w:t>This guideline identifies those recommendations and guidelines that may have relevance to VTS in inland waters and offers considerations for</w:t>
      </w:r>
      <w:r w:rsidRPr="00225EA4">
        <w:t xml:space="preserve"> applying or adapting IALA guidance to inland waters</w:t>
      </w:r>
      <w:r>
        <w:t>, which national administrations may wish to take into account when applying this to national policy.</w:t>
      </w:r>
      <w:r w:rsidR="0016212C">
        <w:t xml:space="preserve">  </w:t>
      </w:r>
      <w:r w:rsidR="00A73817">
        <w:t>Such considerations have been identified as significant but are not an exhaustive list and may vary between waterways.</w:t>
      </w:r>
    </w:p>
    <w:p w14:paraId="0A1559CB" w14:textId="77777777" w:rsidR="009A27E3" w:rsidRDefault="009A27E3" w:rsidP="009A27E3">
      <w:pPr>
        <w:pStyle w:val="BodyText"/>
      </w:pPr>
      <w:r>
        <w:t>This Guideline should be read in conjunction with the IALA VTS Manual.  Each of the subheadings that follow are aligned with those of the VTS Manual.  Each subheading is followed with:</w:t>
      </w:r>
    </w:p>
    <w:p w14:paraId="70227844" w14:textId="77777777" w:rsidR="009A27E3" w:rsidRDefault="009A27E3" w:rsidP="009A27E3">
      <w:pPr>
        <w:pStyle w:val="BodyText"/>
        <w:ind w:left="709" w:hanging="709"/>
      </w:pPr>
      <w:r>
        <w:t>•</w:t>
      </w:r>
      <w:r>
        <w:tab/>
        <w:t>an “IALA Guidance” subsection identifying IALA guidance of potential relevance to inland waters.  The IALA VTS Manual should be referred to for a short description and up-to-date referencing for any of the documents quoted.</w:t>
      </w:r>
    </w:p>
    <w:p w14:paraId="64B7576A" w14:textId="16755065" w:rsidR="00C97BD1" w:rsidRDefault="009A27E3" w:rsidP="009A27E3">
      <w:pPr>
        <w:pStyle w:val="BodyText"/>
        <w:ind w:left="709" w:hanging="709"/>
      </w:pPr>
      <w:r>
        <w:t>•</w:t>
      </w:r>
      <w:r>
        <w:tab/>
        <w:t xml:space="preserve"> An “Inland Waters Considerations” subsection setting out considerations and best practice that may apply in inland waters.</w:t>
      </w:r>
    </w:p>
    <w:p w14:paraId="34997BC3" w14:textId="0D9C05C6" w:rsidR="0067238C" w:rsidRDefault="003167D6" w:rsidP="008521FE">
      <w:pPr>
        <w:pStyle w:val="Heading2"/>
      </w:pPr>
      <w:bookmarkStart w:id="59" w:name="_Toc66880013"/>
      <w:bookmarkStart w:id="60" w:name="_Hlk66797687"/>
      <w:bookmarkStart w:id="61" w:name="_Hlk62661028"/>
      <w:r w:rsidRPr="008521FE">
        <w:rPr>
          <w:caps w:val="0"/>
        </w:rPr>
        <w:t>REGULATORY AND LEGAL FRAMEWORK</w:t>
      </w:r>
      <w:bookmarkEnd w:id="59"/>
    </w:p>
    <w:bookmarkEnd w:id="60"/>
    <w:p w14:paraId="228A36BA" w14:textId="77777777" w:rsidR="00C472A3" w:rsidRPr="008521FE" w:rsidRDefault="00C472A3" w:rsidP="008521FE">
      <w:pPr>
        <w:pStyle w:val="Heading2separationline"/>
      </w:pPr>
    </w:p>
    <w:p w14:paraId="7955506C" w14:textId="2155571A" w:rsidR="00C472A3" w:rsidRDefault="00C472A3" w:rsidP="00C472A3">
      <w:pPr>
        <w:pStyle w:val="Heading3"/>
      </w:pPr>
      <w:bookmarkStart w:id="62" w:name="_Toc66880014"/>
      <w:bookmarkStart w:id="63" w:name="_Hlk66794515"/>
      <w:bookmarkStart w:id="64" w:name="_Hlk66794553"/>
      <w:r>
        <w:t>IALA guidance</w:t>
      </w:r>
      <w:bookmarkEnd w:id="62"/>
    </w:p>
    <w:bookmarkEnd w:id="63"/>
    <w:p w14:paraId="0DF4ED14" w14:textId="2977093D" w:rsidR="00C472A3" w:rsidRDefault="00832003" w:rsidP="008521FE">
      <w:pPr>
        <w:pStyle w:val="BodyText"/>
      </w:pPr>
      <w:r>
        <w:t xml:space="preserve">IMO Resolution </w:t>
      </w:r>
      <w:r w:rsidR="00061F7A">
        <w:t xml:space="preserve">XXX(XX) </w:t>
      </w:r>
      <w:r w:rsidR="00061F7A" w:rsidRPr="00061F7A">
        <w:t>recognize</w:t>
      </w:r>
      <w:r w:rsidR="00061F7A">
        <w:t>s IALA</w:t>
      </w:r>
      <w:r w:rsidR="00061F7A" w:rsidRPr="00061F7A">
        <w:t xml:space="preserve"> as an important contributor to IMO's role and responsibilities relating to VTSs.</w:t>
      </w:r>
    </w:p>
    <w:p w14:paraId="56AA2926" w14:textId="47E26C48" w:rsidR="00061F7A" w:rsidRDefault="00061F7A" w:rsidP="008521FE">
      <w:pPr>
        <w:pStyle w:val="BodyText"/>
      </w:pPr>
      <w:r>
        <w:t xml:space="preserve">The recommendation also recognises that </w:t>
      </w:r>
      <w:r w:rsidRPr="00061F7A">
        <w:t>IALA publishes standards and associated recommendations, guidelines and model courses specifically related to the establishment and operation of VTSs to contribute to achieving worldwide harmonization of VTSs.</w:t>
      </w:r>
    </w:p>
    <w:p w14:paraId="5460DC8C" w14:textId="1B5B2252" w:rsidR="00061F7A" w:rsidRDefault="00061F7A" w:rsidP="008521FE">
      <w:pPr>
        <w:pStyle w:val="BodyText"/>
      </w:pPr>
      <w:r>
        <w:t xml:space="preserve">It encourages </w:t>
      </w:r>
      <w:r w:rsidRPr="00061F7A">
        <w:t>Contracting Governments to take into account IALA standards and associated recommendations, guidelines and model courses.</w:t>
      </w:r>
    </w:p>
    <w:p w14:paraId="3E6B016B" w14:textId="4F1558CB" w:rsidR="00061F7A" w:rsidRPr="00C472A3" w:rsidRDefault="00061F7A" w:rsidP="00160DC8">
      <w:pPr>
        <w:pStyle w:val="BodyText"/>
      </w:pPr>
    </w:p>
    <w:p w14:paraId="2BD0C517" w14:textId="1AABC18A" w:rsidR="00C472A3" w:rsidRDefault="00C472A3" w:rsidP="00C472A3">
      <w:pPr>
        <w:pStyle w:val="Heading3"/>
      </w:pPr>
      <w:bookmarkStart w:id="65" w:name="_Toc66880015"/>
      <w:r>
        <w:t>Inland waters considerations</w:t>
      </w:r>
      <w:bookmarkEnd w:id="65"/>
    </w:p>
    <w:p w14:paraId="447E17BD" w14:textId="53E4BA43" w:rsidR="00061F7A" w:rsidRDefault="00061F7A" w:rsidP="00061F7A">
      <w:pPr>
        <w:pStyle w:val="BodyText"/>
      </w:pPr>
      <w:r>
        <w:t>The establishment of a VTS in in</w:t>
      </w:r>
      <w:r w:rsidR="00581813">
        <w:t>land</w:t>
      </w:r>
      <w:r>
        <w:t xml:space="preserve"> waters is an entirely national responsibility.  However, it is recommended as best practice that any VTS established in </w:t>
      </w:r>
      <w:r w:rsidR="00025DC7">
        <w:t>inland</w:t>
      </w:r>
      <w:r>
        <w:t xml:space="preserve"> waters: </w:t>
      </w:r>
    </w:p>
    <w:p w14:paraId="3461958D" w14:textId="77777777" w:rsidR="00061F7A" w:rsidRDefault="00061F7A" w:rsidP="00061F7A">
      <w:pPr>
        <w:pStyle w:val="Bullet1"/>
      </w:pPr>
      <w:r>
        <w:t xml:space="preserve">is aligned to international standards set out by IMO and expanded upon by IALA as far as is reasonably practicable; </w:t>
      </w:r>
    </w:p>
    <w:p w14:paraId="1EB302F7" w14:textId="729FE033" w:rsidR="00061F7A" w:rsidRDefault="00061F7A" w:rsidP="00061F7A">
      <w:pPr>
        <w:pStyle w:val="Bullet1"/>
      </w:pPr>
      <w:r>
        <w:t xml:space="preserve">is formally established in national law; </w:t>
      </w:r>
    </w:p>
    <w:p w14:paraId="54856ECF" w14:textId="1761FCE3" w:rsidR="00061F7A" w:rsidRDefault="00061F7A" w:rsidP="00061F7A">
      <w:pPr>
        <w:pStyle w:val="Bullet1"/>
      </w:pPr>
      <w:r>
        <w:t>has appointed VTS providers that are legally empowered</w:t>
      </w:r>
      <w:r w:rsidR="00A13083">
        <w:t>;</w:t>
      </w:r>
      <w:r w:rsidR="00A13083" w:rsidRPr="00A13083">
        <w:t xml:space="preserve"> </w:t>
      </w:r>
      <w:r w:rsidR="00A13083">
        <w:t>and</w:t>
      </w:r>
    </w:p>
    <w:p w14:paraId="2D3F3A53" w14:textId="394C5862" w:rsidR="00A13083" w:rsidRDefault="00A13083" w:rsidP="00061F7A">
      <w:pPr>
        <w:pStyle w:val="Bullet1"/>
      </w:pPr>
      <w:r>
        <w:lastRenderedPageBreak/>
        <w:t>coordinated between nations at borders or where responsibilities are shared.</w:t>
      </w:r>
    </w:p>
    <w:p w14:paraId="1DF8D411" w14:textId="6F143D55" w:rsidR="00061F7A" w:rsidRDefault="00BB055D" w:rsidP="00061F7A">
      <w:pPr>
        <w:pStyle w:val="BodyText"/>
      </w:pPr>
      <w:ins w:id="66" w:author="Barry Goldman" w:date="2021-03-23T12:14:00Z">
        <w:r>
          <w:t>T</w:t>
        </w:r>
      </w:ins>
      <w:r w:rsidR="00061F7A">
        <w:t>he national structure may differ from that recommended in IMO Recommendation A.</w:t>
      </w:r>
      <w:r w:rsidR="00061F7A" w:rsidRPr="00C06E84">
        <w:rPr>
          <w:highlight w:val="yellow"/>
        </w:rPr>
        <w:t>XXX(XX)</w:t>
      </w:r>
      <w:r w:rsidR="00061F7A">
        <w:t xml:space="preserve"> and IALA guideline G1089, it is recommended that provision is made to ensure that:</w:t>
      </w:r>
    </w:p>
    <w:p w14:paraId="6DEC53FC" w14:textId="77777777" w:rsidR="00061F7A" w:rsidRDefault="00061F7A" w:rsidP="00D621BF">
      <w:pPr>
        <w:pStyle w:val="BodyText"/>
        <w:numPr>
          <w:ilvl w:val="0"/>
          <w:numId w:val="35"/>
        </w:numPr>
        <w:ind w:left="567" w:hanging="567"/>
      </w:pPr>
      <w:r w:rsidRPr="001D3D43">
        <w:t xml:space="preserve">a legal basis for </w:t>
      </w:r>
      <w:r>
        <w:t xml:space="preserve">any inland </w:t>
      </w:r>
      <w:r w:rsidRPr="001D3D43">
        <w:t>VTS</w:t>
      </w:r>
      <w:r>
        <w:t xml:space="preserve"> is established;</w:t>
      </w:r>
    </w:p>
    <w:p w14:paraId="1E5ED326" w14:textId="77777777" w:rsidR="00061F7A" w:rsidRDefault="00061F7A" w:rsidP="00D621BF">
      <w:pPr>
        <w:pStyle w:val="BodyText"/>
        <w:numPr>
          <w:ilvl w:val="0"/>
          <w:numId w:val="35"/>
        </w:numPr>
        <w:ind w:left="567" w:hanging="567"/>
      </w:pPr>
      <w:r w:rsidRPr="001D3D43">
        <w:t>a regulatory framework for establishing and operating a</w:t>
      </w:r>
      <w:r>
        <w:t>n inland</w:t>
      </w:r>
      <w:r w:rsidRPr="001D3D43">
        <w:t xml:space="preserve"> VTS</w:t>
      </w:r>
      <w:r>
        <w:t xml:space="preserve"> is put in place; and</w:t>
      </w:r>
    </w:p>
    <w:p w14:paraId="6B65AA91" w14:textId="1E4A3C63" w:rsidR="00061F7A" w:rsidRDefault="00061F7A" w:rsidP="00D621BF">
      <w:pPr>
        <w:pStyle w:val="BodyText"/>
        <w:numPr>
          <w:ilvl w:val="0"/>
          <w:numId w:val="35"/>
        </w:numPr>
        <w:ind w:left="567" w:hanging="567"/>
      </w:pPr>
      <w:r>
        <w:t xml:space="preserve">inland </w:t>
      </w:r>
      <w:r w:rsidRPr="001D3D43">
        <w:t>VTS provider</w:t>
      </w:r>
      <w:r>
        <w:t>s</w:t>
      </w:r>
      <w:r w:rsidRPr="001D3D43">
        <w:t xml:space="preserve"> </w:t>
      </w:r>
      <w:r>
        <w:t>are authorised to</w:t>
      </w:r>
      <w:r w:rsidRPr="001D3D43">
        <w:t xml:space="preserve"> operate a</w:t>
      </w:r>
      <w:r>
        <w:t>n inland</w:t>
      </w:r>
      <w:r w:rsidRPr="001D3D43">
        <w:t xml:space="preserve"> VTS within a delineated VTS area</w:t>
      </w:r>
      <w:r>
        <w:t>.</w:t>
      </w:r>
    </w:p>
    <w:p w14:paraId="20FB72D1" w14:textId="1EAB8A7B" w:rsidR="00E5134A" w:rsidRDefault="00E5134A" w:rsidP="00D621BF">
      <w:pPr>
        <w:pStyle w:val="BodyText"/>
        <w:numPr>
          <w:ilvl w:val="0"/>
          <w:numId w:val="35"/>
        </w:numPr>
        <w:ind w:left="567" w:hanging="567"/>
      </w:pPr>
      <w:r w:rsidRPr="00E5134A">
        <w:t xml:space="preserve">a compliance and enforcement framework with respect to violations of </w:t>
      </w:r>
      <w:r>
        <w:t xml:space="preserve">Inland </w:t>
      </w:r>
      <w:r w:rsidRPr="00E5134A">
        <w:t>VTS regulatory requirements</w:t>
      </w:r>
      <w:r>
        <w:t xml:space="preserve"> is</w:t>
      </w:r>
      <w:r w:rsidRPr="00E5134A">
        <w:t xml:space="preserve"> establish</w:t>
      </w:r>
      <w:r>
        <w:t>ed</w:t>
      </w:r>
    </w:p>
    <w:p w14:paraId="68081BCF" w14:textId="22D4B51B" w:rsidR="00BB055D" w:rsidRDefault="00BB055D" w:rsidP="003167D6">
      <w:pPr>
        <w:pStyle w:val="BodyText"/>
      </w:pPr>
      <w:r>
        <w:t xml:space="preserve">Local, regional or national regulations may be required to reflect the </w:t>
      </w:r>
      <w:r w:rsidRPr="00BB055D">
        <w:t xml:space="preserve">navigable environment and </w:t>
      </w:r>
      <w:r>
        <w:t xml:space="preserve">custom and practice relating to such issues as </w:t>
      </w:r>
      <w:r w:rsidRPr="00BB055D">
        <w:t>pilotage, prohibited zone</w:t>
      </w:r>
      <w:r>
        <w:t xml:space="preserve">s and </w:t>
      </w:r>
      <w:r w:rsidRPr="00BB055D">
        <w:t xml:space="preserve">traffic control </w:t>
      </w:r>
      <w:r>
        <w:t>which will usually take precedence.</w:t>
      </w:r>
    </w:p>
    <w:p w14:paraId="5259625A" w14:textId="56DE13D8" w:rsidR="004455EB" w:rsidRPr="006D3562" w:rsidRDefault="00061F7A" w:rsidP="003167D6">
      <w:pPr>
        <w:pStyle w:val="BodyText"/>
        <w:rPr>
          <w:ins w:id="67" w:author="Barry Goldman" w:date="2021-03-23T12:22:00Z"/>
        </w:rPr>
      </w:pPr>
      <w:r>
        <w:t xml:space="preserve">It should be noted that </w:t>
      </w:r>
      <w:r w:rsidR="003167D6">
        <w:t xml:space="preserve">the International Regulations for Preventing Collisions at Sea only apply </w:t>
      </w:r>
      <w:r w:rsidR="003167D6" w:rsidRPr="003167D6">
        <w:t xml:space="preserve">to vessels on the high seas and all </w:t>
      </w:r>
      <w:bookmarkStart w:id="68" w:name="_Hlk66799424"/>
      <w:r w:rsidR="003167D6" w:rsidRPr="003167D6">
        <w:t xml:space="preserve">waters connected to the high seas </w:t>
      </w:r>
      <w:bookmarkEnd w:id="68"/>
      <w:r w:rsidR="003167D6" w:rsidRPr="003167D6">
        <w:t xml:space="preserve">and navigable by seagoing </w:t>
      </w:r>
      <w:r w:rsidR="006B3404">
        <w:t>ships</w:t>
      </w:r>
      <w:r w:rsidR="003167D6">
        <w:t xml:space="preserve">. </w:t>
      </w:r>
      <w:r w:rsidR="003167D6" w:rsidRPr="006D3562">
        <w:t xml:space="preserve">Special </w:t>
      </w:r>
      <w:r w:rsidR="00530F47" w:rsidRPr="006D3562">
        <w:t xml:space="preserve">regional and/or national </w:t>
      </w:r>
      <w:r w:rsidR="003167D6" w:rsidRPr="006D3562">
        <w:t xml:space="preserve">rules </w:t>
      </w:r>
      <w:r w:rsidR="004455EB">
        <w:t xml:space="preserve">may </w:t>
      </w:r>
      <w:r w:rsidR="00CE5C16" w:rsidRPr="006D3562">
        <w:t xml:space="preserve">apply </w:t>
      </w:r>
      <w:r w:rsidR="003167D6" w:rsidRPr="006D3562">
        <w:t xml:space="preserve">in inland waters.  </w:t>
      </w:r>
    </w:p>
    <w:p w14:paraId="36D72229" w14:textId="18786D3E" w:rsidR="00061F7A" w:rsidRPr="009572FF" w:rsidRDefault="003167D6" w:rsidP="003167D6">
      <w:pPr>
        <w:pStyle w:val="BodyText"/>
        <w:rPr>
          <w:color w:val="FF0000"/>
        </w:rPr>
      </w:pPr>
      <w:r w:rsidRPr="006D3562">
        <w:t>Special consideration may be needed for areas where inland waters connect with waters connected to the high seas and the transition between differing regulatory regimes</w:t>
      </w:r>
      <w:r w:rsidRPr="004455EB">
        <w:t>.</w:t>
      </w:r>
    </w:p>
    <w:tbl>
      <w:tblPr>
        <w:tblStyle w:val="TableGrid"/>
        <w:tblW w:w="0" w:type="auto"/>
        <w:shd w:val="clear" w:color="auto" w:fill="DADFF6"/>
        <w:tblLook w:val="04A0" w:firstRow="1" w:lastRow="0" w:firstColumn="1" w:lastColumn="0" w:noHBand="0" w:noVBand="1"/>
      </w:tblPr>
      <w:tblGrid>
        <w:gridCol w:w="10195"/>
      </w:tblGrid>
      <w:tr w:rsidR="0033068A" w14:paraId="15088EA3" w14:textId="77777777" w:rsidTr="009A27E3">
        <w:tc>
          <w:tcPr>
            <w:tcW w:w="10195" w:type="dxa"/>
            <w:shd w:val="clear" w:color="auto" w:fill="DADFF6"/>
          </w:tcPr>
          <w:p w14:paraId="5F43416B" w14:textId="77777777" w:rsidR="0033068A" w:rsidRDefault="0033068A" w:rsidP="008B429D">
            <w:pPr>
              <w:pStyle w:val="BodyText"/>
              <w:spacing w:line="240" w:lineRule="auto"/>
            </w:pPr>
            <w:r>
              <w:t>Considerations</w:t>
            </w:r>
          </w:p>
          <w:p w14:paraId="699896CE" w14:textId="2F4757CD" w:rsidR="004561BD" w:rsidRDefault="004561BD" w:rsidP="004561BD">
            <w:pPr>
              <w:pStyle w:val="BodyText"/>
              <w:spacing w:line="240" w:lineRule="auto"/>
            </w:pPr>
            <w:r w:rsidRPr="006D3562">
              <w:rPr>
                <w:bCs/>
                <w:iCs/>
              </w:rPr>
              <w:t>Inland waters</w:t>
            </w:r>
            <w:r w:rsidRPr="006D3562">
              <w:rPr>
                <w:b/>
                <w:iCs/>
              </w:rPr>
              <w:t xml:space="preserve"> </w:t>
            </w:r>
            <w:r>
              <w:t>are rivers, lakes or other stretches of water, whether linked to the sea or landlocked, which by</w:t>
            </w:r>
            <w:r>
              <w:rPr>
                <w:spacing w:val="-47"/>
              </w:rPr>
              <w:t xml:space="preserve"> </w:t>
            </w:r>
            <w:r>
              <w:t>natural</w:t>
            </w:r>
            <w:r>
              <w:rPr>
                <w:spacing w:val="-1"/>
              </w:rPr>
              <w:t xml:space="preserve"> </w:t>
            </w:r>
            <w:r>
              <w:t>or</w:t>
            </w:r>
            <w:r>
              <w:rPr>
                <w:spacing w:val="-2"/>
              </w:rPr>
              <w:t xml:space="preserve"> </w:t>
            </w:r>
            <w:r>
              <w:t>man-made</w:t>
            </w:r>
            <w:r>
              <w:rPr>
                <w:spacing w:val="1"/>
              </w:rPr>
              <w:t xml:space="preserve"> </w:t>
            </w:r>
            <w:r>
              <w:t>features are</w:t>
            </w:r>
            <w:r>
              <w:rPr>
                <w:spacing w:val="-2"/>
              </w:rPr>
              <w:t xml:space="preserve"> </w:t>
            </w:r>
            <w:r>
              <w:t>suitable</w:t>
            </w:r>
            <w:r>
              <w:rPr>
                <w:spacing w:val="-1"/>
              </w:rPr>
              <w:t xml:space="preserve"> </w:t>
            </w:r>
            <w:r>
              <w:t>for navigation.</w:t>
            </w:r>
          </w:p>
          <w:p w14:paraId="4E260741" w14:textId="200D90D9" w:rsidR="00215B8E" w:rsidRDefault="0033068A" w:rsidP="004561BD">
            <w:pPr>
              <w:pStyle w:val="BodyText"/>
              <w:spacing w:line="240" w:lineRule="auto"/>
              <w:rPr>
                <w:ins w:id="69" w:author="Victoria IVANOVA" w:date="2021-03-18T22:02:00Z"/>
              </w:rPr>
            </w:pPr>
            <w:r>
              <w:t>The term “inland waters” is not used in the United Nations Convention on the Law of the Sea (UNCLOS). UNCLOS refers to a nation's internal waters, which include waters on the side of the baseline of a nation's territorial waters that is facing toward the land, except in archipelagic states</w:t>
            </w:r>
            <w:bookmarkStart w:id="70" w:name="_Hlk67231516"/>
            <w:r w:rsidR="006D3562">
              <w:t>.</w:t>
            </w:r>
          </w:p>
          <w:bookmarkEnd w:id="70"/>
          <w:p w14:paraId="311F8DBA" w14:textId="3D9582F4" w:rsidR="0033068A" w:rsidRDefault="0033068A" w:rsidP="008B429D">
            <w:pPr>
              <w:pStyle w:val="BodyText"/>
              <w:spacing w:line="240" w:lineRule="auto"/>
            </w:pPr>
            <w:r>
              <w:t>In inland waters, sovereignty of the state is equal to that which it exercises on the mainland. The coastal state is free to make laws relating to its internal waters, regulate any use, and use any resource.</w:t>
            </w:r>
            <w:r w:rsidR="006D3562">
              <w:t xml:space="preserve"> </w:t>
            </w:r>
            <w:r w:rsidR="009F4FD0">
              <w:t>F</w:t>
            </w:r>
            <w:r>
              <w:t>oreign vessels have no right of passage within internal waters, and this lack of right to innocent passage is the key difference between internal waters and territorial waters.</w:t>
            </w:r>
            <w:r w:rsidR="009F4FD0">
              <w:t xml:space="preserve"> </w:t>
            </w:r>
            <w:r w:rsidR="009F4FD0" w:rsidRPr="009F4FD0">
              <w:t>Passage of foreign vessels in inland waters is regulated by regional or national legislation</w:t>
            </w:r>
            <w:r w:rsidR="009F4FD0">
              <w:t>.</w:t>
            </w:r>
            <w:r>
              <w:t xml:space="preserve"> </w:t>
            </w:r>
          </w:p>
          <w:p w14:paraId="228CF7BB" w14:textId="6D0026BF" w:rsidR="0033068A" w:rsidRDefault="004455EB" w:rsidP="008B429D">
            <w:pPr>
              <w:pStyle w:val="BodyText"/>
              <w:spacing w:line="240" w:lineRule="auto"/>
            </w:pPr>
            <w:r>
              <w:t>Whil</w:t>
            </w:r>
            <w:r w:rsidR="006D3562">
              <w:t>e</w:t>
            </w:r>
            <w:r w:rsidR="0033068A">
              <w:t xml:space="preserve">, </w:t>
            </w:r>
            <w:r w:rsidR="0033068A" w:rsidRPr="008A3D20">
              <w:t xml:space="preserve">SOLAS Chapter V Regulation 12 </w:t>
            </w:r>
            <w:r w:rsidR="0033068A">
              <w:t xml:space="preserve">and </w:t>
            </w:r>
            <w:r w:rsidR="0033068A" w:rsidRPr="008A3D20">
              <w:t xml:space="preserve">IMO Resolution </w:t>
            </w:r>
            <w:r w:rsidR="0033068A" w:rsidRPr="006D3562">
              <w:rPr>
                <w:highlight w:val="yellow"/>
              </w:rPr>
              <w:t>A.xxx(xx)</w:t>
            </w:r>
            <w:r w:rsidR="0033068A" w:rsidRPr="008A3D20">
              <w:t xml:space="preserve"> - Guidelines for Vessel Traffic Services </w:t>
            </w:r>
            <w:r w:rsidR="0033068A">
              <w:t xml:space="preserve">does not provide for </w:t>
            </w:r>
            <w:r w:rsidR="0033068A" w:rsidRPr="006A7B1A">
              <w:t xml:space="preserve">Contracting Governments </w:t>
            </w:r>
            <w:r w:rsidR="0033068A">
              <w:t>‘</w:t>
            </w:r>
            <w:r w:rsidR="0033068A" w:rsidRPr="006A7B1A">
              <w:t>to arrange for the establishment of VTS where, in their opinion, the volume of traffic or the degree of risk justifies such services</w:t>
            </w:r>
            <w:r w:rsidR="0033068A">
              <w:t>’</w:t>
            </w:r>
            <w:r>
              <w:t xml:space="preserve"> it is recommended that its provisions are taken into account</w:t>
            </w:r>
            <w:r w:rsidR="0033068A" w:rsidRPr="008A3D20">
              <w:t xml:space="preserve">.  </w:t>
            </w:r>
          </w:p>
        </w:tc>
      </w:tr>
    </w:tbl>
    <w:p w14:paraId="4849C916" w14:textId="755F21BD" w:rsidR="00C97BD1" w:rsidRDefault="003167D6" w:rsidP="00C97BD1">
      <w:pPr>
        <w:pStyle w:val="Heading2"/>
      </w:pPr>
      <w:bookmarkStart w:id="71" w:name="_Toc66880016"/>
      <w:bookmarkEnd w:id="64"/>
      <w:r>
        <w:rPr>
          <w:caps w:val="0"/>
        </w:rPr>
        <w:t>IMPLEMENTATION</w:t>
      </w:r>
      <w:bookmarkEnd w:id="71"/>
    </w:p>
    <w:bookmarkEnd w:id="61"/>
    <w:p w14:paraId="3B829113" w14:textId="383F7F44" w:rsidR="00C97BD1" w:rsidRDefault="00C97BD1" w:rsidP="00C97BD1">
      <w:pPr>
        <w:pStyle w:val="Heading2separationline"/>
      </w:pPr>
    </w:p>
    <w:p w14:paraId="03DE131F" w14:textId="42CC8F48" w:rsidR="00C472A3" w:rsidRDefault="00C472A3" w:rsidP="00C472A3">
      <w:pPr>
        <w:pStyle w:val="Heading3"/>
      </w:pPr>
      <w:bookmarkStart w:id="72" w:name="_Toc66880017"/>
      <w:bookmarkStart w:id="73" w:name="_Hlk66450620"/>
      <w:r>
        <w:t>IALA guidance</w:t>
      </w:r>
      <w:bookmarkEnd w:id="72"/>
    </w:p>
    <w:p w14:paraId="3BF955A1" w14:textId="77777777" w:rsidR="00E40DBC" w:rsidRDefault="00796E8C" w:rsidP="00796E8C">
      <w:pPr>
        <w:pStyle w:val="BodyText"/>
        <w:spacing w:line="240" w:lineRule="auto"/>
      </w:pPr>
      <w:r>
        <w:t xml:space="preserve">IALA provides guidance on planning and implementing a VTS.  References relevant to implementation include: </w:t>
      </w:r>
    </w:p>
    <w:p w14:paraId="7EBE82A6" w14:textId="6366AEDF" w:rsidR="00E40DBC" w:rsidRDefault="00796E8C" w:rsidP="00D621BF">
      <w:pPr>
        <w:pStyle w:val="BodyText"/>
        <w:numPr>
          <w:ilvl w:val="0"/>
          <w:numId w:val="36"/>
        </w:numPr>
        <w:spacing w:line="240" w:lineRule="auto"/>
      </w:pPr>
      <w:r>
        <w:t xml:space="preserve">a recommendation on </w:t>
      </w:r>
      <w:r w:rsidR="00911E6C">
        <w:t>“E</w:t>
      </w:r>
      <w:r>
        <w:t>stablishment a VTS</w:t>
      </w:r>
      <w:r w:rsidR="00911E6C">
        <w:t>”</w:t>
      </w:r>
      <w:r>
        <w:t xml:space="preserve"> and</w:t>
      </w:r>
    </w:p>
    <w:p w14:paraId="6FDD768D" w14:textId="1A909DCC" w:rsidR="00796E8C" w:rsidRDefault="00796E8C" w:rsidP="00D621BF">
      <w:pPr>
        <w:pStyle w:val="BodyText"/>
        <w:numPr>
          <w:ilvl w:val="0"/>
          <w:numId w:val="36"/>
        </w:numPr>
        <w:spacing w:line="240" w:lineRule="auto"/>
      </w:pPr>
      <w:r>
        <w:t xml:space="preserve">an associated guideline on </w:t>
      </w:r>
      <w:r w:rsidR="00911E6C">
        <w:t>“E</w:t>
      </w:r>
      <w:r>
        <w:t>stablishing, planning and implementing a VTS</w:t>
      </w:r>
      <w:r w:rsidR="00911E6C">
        <w:t>”</w:t>
      </w:r>
      <w:r>
        <w:t>.</w:t>
      </w:r>
    </w:p>
    <w:p w14:paraId="1E19E2A8" w14:textId="2DD359C9" w:rsidR="00796E8C" w:rsidRDefault="00796E8C" w:rsidP="00911E6C">
      <w:pPr>
        <w:pStyle w:val="BodyText"/>
        <w:spacing w:line="240" w:lineRule="auto"/>
      </w:pPr>
      <w:r>
        <w:t xml:space="preserve">In waterways where a national authority is of the opinion that the navigational complexity, volume of traffic or the degree of risk does not justify the establishment of a VTS, a Local Port Service (LPS) may be implemented. In such circumstances, IALA provides guidance on </w:t>
      </w:r>
      <w:r w:rsidR="00911E6C">
        <w:t>“T</w:t>
      </w:r>
      <w:r>
        <w:t xml:space="preserve">he </w:t>
      </w:r>
      <w:r w:rsidR="00911E6C">
        <w:t>P</w:t>
      </w:r>
      <w:r>
        <w:t xml:space="preserve">rovision of </w:t>
      </w:r>
      <w:r w:rsidR="00911E6C">
        <w:t>Local Port Services other than VTS”</w:t>
      </w:r>
      <w:r>
        <w:t xml:space="preserve">.  </w:t>
      </w:r>
    </w:p>
    <w:p w14:paraId="6218FC01" w14:textId="5AE6E590" w:rsidR="00796E8C" w:rsidRDefault="00796E8C" w:rsidP="00796E8C">
      <w:pPr>
        <w:pStyle w:val="BodyText"/>
        <w:spacing w:line="240" w:lineRule="auto"/>
      </w:pPr>
      <w:r>
        <w:t xml:space="preserve">Further guidance is also provided on the </w:t>
      </w:r>
      <w:r w:rsidR="00C31C5C">
        <w:t>“S</w:t>
      </w:r>
      <w:r>
        <w:t xml:space="preserve">tandard </w:t>
      </w:r>
      <w:r w:rsidR="00C31C5C">
        <w:t>N</w:t>
      </w:r>
      <w:r>
        <w:t xml:space="preserve">omenclature to </w:t>
      </w:r>
      <w:r w:rsidR="00C31C5C">
        <w:t>I</w:t>
      </w:r>
      <w:r>
        <w:t xml:space="preserve">dentify and </w:t>
      </w:r>
      <w:r w:rsidR="00C31C5C">
        <w:t>R</w:t>
      </w:r>
      <w:r>
        <w:t xml:space="preserve">efer to </w:t>
      </w:r>
      <w:r w:rsidR="00C31C5C">
        <w:t xml:space="preserve">a </w:t>
      </w:r>
      <w:r>
        <w:t>VTS</w:t>
      </w:r>
      <w:r w:rsidR="00C31C5C">
        <w:t>”</w:t>
      </w:r>
      <w:r>
        <w:t xml:space="preserve">. </w:t>
      </w:r>
    </w:p>
    <w:p w14:paraId="2B40C5FC" w14:textId="77777777" w:rsidR="00C472A3" w:rsidRDefault="00C472A3" w:rsidP="00C472A3">
      <w:pPr>
        <w:pStyle w:val="Heading3"/>
      </w:pPr>
      <w:bookmarkStart w:id="74" w:name="_Toc66880018"/>
      <w:r>
        <w:lastRenderedPageBreak/>
        <w:t>Inland waters considerations</w:t>
      </w:r>
      <w:bookmarkEnd w:id="74"/>
    </w:p>
    <w:p w14:paraId="26C64841" w14:textId="77777777" w:rsidR="00174C0B" w:rsidRDefault="00174C0B" w:rsidP="00174C0B">
      <w:pPr>
        <w:pStyle w:val="BodyText"/>
      </w:pPr>
      <w:r>
        <w:t>The provisions of IMO Recommendation A.</w:t>
      </w:r>
      <w:r w:rsidRPr="00C06E84">
        <w:rPr>
          <w:highlight w:val="yellow"/>
        </w:rPr>
        <w:t>XXX(XX)</w:t>
      </w:r>
      <w:r>
        <w:t xml:space="preserve"> 5.3 on the responsibilities of a VTS provider and those of participating ships at 6.1 are relevant to an inland VTS.  In particular, an inland VTS should be provided with </w:t>
      </w:r>
      <w:r w:rsidRPr="0090001A">
        <w:t>appropriate equipment, systems and facilities for the delivery of the VTS</w:t>
      </w:r>
      <w:r>
        <w:t xml:space="preserve"> and should be </w:t>
      </w:r>
      <w:r w:rsidRPr="0090001A">
        <w:t xml:space="preserve">adequately staffed </w:t>
      </w:r>
      <w:r>
        <w:t>with inland</w:t>
      </w:r>
      <w:r w:rsidRPr="0090001A">
        <w:t xml:space="preserve"> VTS personnel </w:t>
      </w:r>
      <w:r>
        <w:t xml:space="preserve">who </w:t>
      </w:r>
      <w:r w:rsidRPr="0090001A">
        <w:t>are appropriately trained and qualified</w:t>
      </w:r>
      <w:r>
        <w:t>.</w:t>
      </w:r>
    </w:p>
    <w:p w14:paraId="1FCEAE4C" w14:textId="5C5CE5F8" w:rsidR="00174C0B" w:rsidRDefault="00174C0B" w:rsidP="00174C0B">
      <w:pPr>
        <w:pStyle w:val="BodyText"/>
      </w:pPr>
      <w:r>
        <w:t xml:space="preserve">IALA Guideline G1089 expands further on the provision of a VTS.  Particular note should be made of the further explanation given on the purpose of a VTS in the provision of timely and relevant information, the monitoring and managing of </w:t>
      </w:r>
      <w:r w:rsidR="00FD0594">
        <w:t xml:space="preserve">vessel </w:t>
      </w:r>
      <w:r>
        <w:t>traffic</w:t>
      </w:r>
      <w:r w:rsidR="00FE3E2D">
        <w:t xml:space="preserve">, </w:t>
      </w:r>
      <w:r w:rsidR="005A2F3F">
        <w:t>VTT</w:t>
      </w:r>
      <w:r>
        <w:t xml:space="preserve"> and responding to developing situations.  The close confines of many inland waterways and the ability to maintain a comprehensive traffic image may result in a more limited ability to respond to developing situations.  Nevertheless, as long as the possibility exists that such intervention might be necessary, then it is important that inland VTS personnel are appropriately </w:t>
      </w:r>
      <w:r w:rsidRPr="00C726A6">
        <w:t>trained</w:t>
      </w:r>
      <w:r w:rsidR="00FE3E2D" w:rsidRPr="00C726A6">
        <w:t xml:space="preserve"> and certified</w:t>
      </w:r>
      <w:r w:rsidRPr="00C726A6">
        <w:t>.</w:t>
      </w:r>
    </w:p>
    <w:p w14:paraId="5701546D" w14:textId="0DDD6745" w:rsidR="00174C0B" w:rsidRDefault="00174C0B" w:rsidP="00174C0B">
      <w:pPr>
        <w:pStyle w:val="BodyText"/>
        <w:rPr>
          <w:ins w:id="75" w:author="Barry Goldman" w:date="2021-03-23T12:37:00Z"/>
        </w:rPr>
      </w:pPr>
      <w:r>
        <w:t xml:space="preserve">If it is assessed that the </w:t>
      </w:r>
      <w:r w:rsidRPr="00E02B2F">
        <w:t>navigational complexity, volume of traffic or the degree of risk does not justify the establishment of a</w:t>
      </w:r>
      <w:r>
        <w:t xml:space="preserve">n inland </w:t>
      </w:r>
      <w:r w:rsidRPr="00E02B2F">
        <w:t>VTS</w:t>
      </w:r>
      <w:r>
        <w:t xml:space="preserve"> then note should be taken of the provisions of IALA guideline G1142 for the establishment of a local port service or equivalent noting the provisions of IALA guideline G1083 that any service that is not authorised as a VTS should not use the term ‘VTS’ in its name identifier.</w:t>
      </w:r>
    </w:p>
    <w:p w14:paraId="6EF81941" w14:textId="6910C9FD" w:rsidR="00C472A3" w:rsidRDefault="00C472A3" w:rsidP="00C472A3">
      <w:pPr>
        <w:pStyle w:val="BodyText"/>
      </w:pPr>
      <w:bookmarkStart w:id="76" w:name="6.2.1_Information_Service_(INS)"/>
      <w:bookmarkStart w:id="77" w:name="6.2.2_Navigational_Assistance_Service_(N"/>
      <w:bookmarkStart w:id="78" w:name="6.2.3_Traffic_Organisation_Service_(TOS)"/>
      <w:bookmarkEnd w:id="76"/>
      <w:bookmarkEnd w:id="77"/>
      <w:bookmarkEnd w:id="78"/>
    </w:p>
    <w:p w14:paraId="231F35E3" w14:textId="0074B7B1" w:rsidR="006F3028" w:rsidRDefault="003167D6" w:rsidP="006F3028">
      <w:pPr>
        <w:pStyle w:val="Heading2"/>
      </w:pPr>
      <w:bookmarkStart w:id="79" w:name="_Toc66538686"/>
      <w:bookmarkStart w:id="80" w:name="_Toc66538786"/>
      <w:bookmarkStart w:id="81" w:name="_Toc66538687"/>
      <w:bookmarkStart w:id="82" w:name="_Toc66538787"/>
      <w:bookmarkStart w:id="83" w:name="_Toc66538688"/>
      <w:bookmarkStart w:id="84" w:name="_Toc66538788"/>
      <w:bookmarkStart w:id="85" w:name="_Toc66538689"/>
      <w:bookmarkStart w:id="86" w:name="_Toc66538789"/>
      <w:bookmarkStart w:id="87" w:name="_Toc66880019"/>
      <w:bookmarkStart w:id="88" w:name="_Hlk62662048"/>
      <w:bookmarkEnd w:id="73"/>
      <w:bookmarkEnd w:id="79"/>
      <w:bookmarkEnd w:id="80"/>
      <w:bookmarkEnd w:id="81"/>
      <w:bookmarkEnd w:id="82"/>
      <w:bookmarkEnd w:id="83"/>
      <w:bookmarkEnd w:id="84"/>
      <w:bookmarkEnd w:id="85"/>
      <w:bookmarkEnd w:id="86"/>
      <w:r>
        <w:rPr>
          <w:caps w:val="0"/>
        </w:rPr>
        <w:t>OPERATIONS</w:t>
      </w:r>
      <w:bookmarkEnd w:id="87"/>
    </w:p>
    <w:bookmarkEnd w:id="88"/>
    <w:p w14:paraId="56B930D5" w14:textId="230C802A" w:rsidR="006F3028" w:rsidRDefault="006F3028" w:rsidP="006F3028">
      <w:pPr>
        <w:pStyle w:val="Heading2separationline"/>
      </w:pPr>
    </w:p>
    <w:p w14:paraId="17140E63" w14:textId="28DE8859" w:rsidR="00C472A3" w:rsidRDefault="003A040A" w:rsidP="00C472A3">
      <w:pPr>
        <w:pStyle w:val="Heading3"/>
      </w:pPr>
      <w:bookmarkStart w:id="89" w:name="_Hlk63170937"/>
      <w:r>
        <w:t xml:space="preserve">  </w:t>
      </w:r>
      <w:bookmarkStart w:id="90" w:name="_Toc66880020"/>
      <w:r w:rsidR="00C472A3">
        <w:t>IALA guidance</w:t>
      </w:r>
      <w:bookmarkEnd w:id="90"/>
    </w:p>
    <w:p w14:paraId="6CC03B34" w14:textId="77777777" w:rsidR="00E40DBC" w:rsidRDefault="00E40DBC" w:rsidP="00E40DBC">
      <w:pPr>
        <w:pStyle w:val="BodyText"/>
      </w:pPr>
      <w:r>
        <w:t xml:space="preserve">IALA provides a number of documents relating to key operational considerations.  </w:t>
      </w:r>
    </w:p>
    <w:p w14:paraId="25AC341A" w14:textId="77777777" w:rsidR="00E40DBC" w:rsidRDefault="00E40DBC" w:rsidP="00E40DBC">
      <w:pPr>
        <w:pStyle w:val="BodyText"/>
      </w:pPr>
      <w:r>
        <w:t xml:space="preserve">IALA documents relating to operational considerations include: </w:t>
      </w:r>
    </w:p>
    <w:p w14:paraId="5A5786CF" w14:textId="0AFB3BFB" w:rsidR="00E40DBC" w:rsidRDefault="00E40DBC" w:rsidP="00E40DBC">
      <w:pPr>
        <w:pStyle w:val="Bullet1"/>
      </w:pPr>
      <w:r>
        <w:t xml:space="preserve">a recommendation on </w:t>
      </w:r>
      <w:r w:rsidR="00C31C5C">
        <w:t>“</w:t>
      </w:r>
      <w:r>
        <w:t xml:space="preserve">VTS </w:t>
      </w:r>
      <w:r w:rsidR="00C31C5C">
        <w:t>O</w:t>
      </w:r>
      <w:r>
        <w:t>perations</w:t>
      </w:r>
      <w:r w:rsidR="00C31C5C">
        <w:t>”</w:t>
      </w:r>
      <w:r>
        <w:t xml:space="preserve"> and an associated guideline on </w:t>
      </w:r>
      <w:r w:rsidR="00C31C5C">
        <w:t>“O</w:t>
      </w:r>
      <w:r>
        <w:t xml:space="preserve">perational </w:t>
      </w:r>
      <w:r w:rsidR="00C31C5C">
        <w:t>P</w:t>
      </w:r>
      <w:r>
        <w:t>rocedures for a VTS</w:t>
      </w:r>
      <w:r w:rsidR="00C31C5C">
        <w:t>”</w:t>
      </w:r>
      <w:r>
        <w:t xml:space="preserve">; </w:t>
      </w:r>
    </w:p>
    <w:p w14:paraId="6ADBAA55" w14:textId="52AB3F23" w:rsidR="00E40DBC" w:rsidRDefault="00E40DBC" w:rsidP="00E40DBC">
      <w:pPr>
        <w:pStyle w:val="Bullet1"/>
      </w:pPr>
      <w:r>
        <w:t xml:space="preserve">a guideline that sets out advice on the </w:t>
      </w:r>
      <w:r w:rsidR="00C31C5C">
        <w:t>“P</w:t>
      </w:r>
      <w:r>
        <w:t>rovision of a VTS</w:t>
      </w:r>
      <w:r w:rsidR="00C31C5C">
        <w:t>”</w:t>
      </w:r>
      <w:r>
        <w:t xml:space="preserve"> including the responsibilities and purpose; </w:t>
      </w:r>
    </w:p>
    <w:p w14:paraId="082277BE" w14:textId="5DB38491" w:rsidR="00E40DBC" w:rsidRDefault="00E40DBC" w:rsidP="00E40DBC">
      <w:pPr>
        <w:pStyle w:val="Bullet1"/>
      </w:pPr>
      <w:r>
        <w:t xml:space="preserve">a guideline on the </w:t>
      </w:r>
      <w:r w:rsidR="00C31C5C">
        <w:t>“U</w:t>
      </w:r>
      <w:r>
        <w:t xml:space="preserve">se of </w:t>
      </w:r>
      <w:r w:rsidR="00C31C5C">
        <w:t>D</w:t>
      </w:r>
      <w:r>
        <w:t xml:space="preserve">ecision </w:t>
      </w:r>
      <w:r w:rsidR="00C31C5C">
        <w:t>S</w:t>
      </w:r>
      <w:r>
        <w:t xml:space="preserve">upport </w:t>
      </w:r>
      <w:r w:rsidR="00C31C5C">
        <w:t>T</w:t>
      </w:r>
      <w:r>
        <w:t>ools</w:t>
      </w:r>
      <w:r w:rsidR="00C31C5C">
        <w:t xml:space="preserve"> for VTS Personnel”</w:t>
      </w:r>
      <w:r>
        <w:t xml:space="preserve">; </w:t>
      </w:r>
    </w:p>
    <w:p w14:paraId="2D58670D" w14:textId="16788481" w:rsidR="00E40DBC" w:rsidRDefault="00E40DBC" w:rsidP="00E40DBC">
      <w:pPr>
        <w:pStyle w:val="Bullet1"/>
      </w:pPr>
      <w:r>
        <w:t xml:space="preserve">a guideline on </w:t>
      </w:r>
      <w:r w:rsidR="00C31C5C">
        <w:t>“S</w:t>
      </w:r>
      <w:r>
        <w:t>etting and measuring VTS objectives</w:t>
      </w:r>
      <w:r w:rsidR="00C31C5C">
        <w:t>”</w:t>
      </w:r>
      <w:r>
        <w:t xml:space="preserve">; </w:t>
      </w:r>
    </w:p>
    <w:p w14:paraId="33762BF3" w14:textId="24A29E59" w:rsidR="00E40DBC" w:rsidRDefault="00E40DBC" w:rsidP="00E40DBC">
      <w:pPr>
        <w:pStyle w:val="Bullet1"/>
      </w:pPr>
      <w:r>
        <w:t xml:space="preserve">a guideline on </w:t>
      </w:r>
      <w:r w:rsidR="00C31C5C">
        <w:t>“S</w:t>
      </w:r>
      <w:r>
        <w:t xml:space="preserve">taffing </w:t>
      </w:r>
      <w:r w:rsidR="00C31C5C">
        <w:t>L</w:t>
      </w:r>
      <w:r>
        <w:t>evels</w:t>
      </w:r>
      <w:r w:rsidR="00C31C5C">
        <w:t xml:space="preserve"> at VTS Centres”</w:t>
      </w:r>
      <w:r>
        <w:t xml:space="preserve">; </w:t>
      </w:r>
    </w:p>
    <w:p w14:paraId="5780D507" w14:textId="52A89502" w:rsidR="00E40DBC" w:rsidRDefault="00E40DBC" w:rsidP="00E40DBC">
      <w:pPr>
        <w:pStyle w:val="Bullet1"/>
      </w:pPr>
      <w:r>
        <w:t xml:space="preserve">a guideline on </w:t>
      </w:r>
      <w:r w:rsidR="00C31C5C">
        <w:t>“M</w:t>
      </w:r>
      <w:r>
        <w:t xml:space="preserve">arine </w:t>
      </w:r>
      <w:r w:rsidR="00C31C5C">
        <w:t>C</w:t>
      </w:r>
      <w:r>
        <w:t xml:space="preserve">asualty / </w:t>
      </w:r>
      <w:r w:rsidR="00C31C5C">
        <w:t>I</w:t>
      </w:r>
      <w:r>
        <w:t xml:space="preserve">ncident </w:t>
      </w:r>
      <w:r w:rsidR="00C31C5C">
        <w:t>R</w:t>
      </w:r>
      <w:r>
        <w:t xml:space="preserve">eporting and </w:t>
      </w:r>
      <w:r w:rsidR="00C31C5C">
        <w:t>R</w:t>
      </w:r>
      <w:r>
        <w:t xml:space="preserve">ecording, </w:t>
      </w:r>
      <w:r w:rsidR="00C31C5C">
        <w:t>I</w:t>
      </w:r>
      <w:r>
        <w:t xml:space="preserve">ncluding </w:t>
      </w:r>
      <w:r w:rsidR="00C31C5C">
        <w:t>N</w:t>
      </w:r>
      <w:r>
        <w:t xml:space="preserve">ear </w:t>
      </w:r>
      <w:r w:rsidR="00C31C5C">
        <w:t>M</w:t>
      </w:r>
      <w:r>
        <w:t xml:space="preserve">iss </w:t>
      </w:r>
      <w:r w:rsidR="00C31C5C">
        <w:t>S</w:t>
      </w:r>
      <w:r>
        <w:t>ituations</w:t>
      </w:r>
      <w:r w:rsidR="00C31C5C">
        <w:t>”</w:t>
      </w:r>
      <w:r>
        <w:t xml:space="preserve">; </w:t>
      </w:r>
    </w:p>
    <w:p w14:paraId="5D11CABF" w14:textId="3BA7D1F4" w:rsidR="009572FF" w:rsidRDefault="00E40DBC" w:rsidP="00E40DBC">
      <w:pPr>
        <w:pStyle w:val="Bullet1"/>
      </w:pPr>
      <w:r>
        <w:t xml:space="preserve">a guideline on </w:t>
      </w:r>
      <w:r w:rsidR="00C31C5C">
        <w:t>“P</w:t>
      </w:r>
      <w:r>
        <w:t xml:space="preserve">romulgating the </w:t>
      </w:r>
      <w:r w:rsidR="00C31C5C">
        <w:t>R</w:t>
      </w:r>
      <w:r>
        <w:t>equirements of a VTS</w:t>
      </w:r>
      <w:r w:rsidR="00C31C5C">
        <w:t xml:space="preserve"> to Mariners”</w:t>
      </w:r>
      <w:r w:rsidR="009572FF">
        <w:t>;</w:t>
      </w:r>
      <w:r w:rsidR="009572FF" w:rsidRPr="009572FF">
        <w:t xml:space="preserve"> </w:t>
      </w:r>
      <w:r w:rsidR="009572FF">
        <w:t>and,</w:t>
      </w:r>
    </w:p>
    <w:p w14:paraId="04795FE3" w14:textId="656B4D11" w:rsidR="00E40DBC" w:rsidRPr="00870C06" w:rsidRDefault="009572FF" w:rsidP="00E40DBC">
      <w:pPr>
        <w:pStyle w:val="Bullet1"/>
      </w:pPr>
      <w:r>
        <w:t>Guideline 1144 – “Promulgating the Requirements of a VTS to Mariners – A VTS Users Guide Template”.</w:t>
      </w:r>
    </w:p>
    <w:p w14:paraId="7778B577" w14:textId="4518C292" w:rsidR="00C472A3" w:rsidRPr="00C472A3" w:rsidRDefault="00C472A3" w:rsidP="00C472A3">
      <w:pPr>
        <w:pStyle w:val="BodyText"/>
      </w:pPr>
    </w:p>
    <w:p w14:paraId="6CD69DB3" w14:textId="77777777" w:rsidR="00C472A3" w:rsidRDefault="00C472A3" w:rsidP="00C472A3">
      <w:pPr>
        <w:pStyle w:val="Heading3"/>
      </w:pPr>
      <w:bookmarkStart w:id="91" w:name="_Toc66880021"/>
      <w:r>
        <w:t>Inland waters considerations</w:t>
      </w:r>
      <w:bookmarkEnd w:id="91"/>
    </w:p>
    <w:p w14:paraId="2AD5AF7E" w14:textId="50E0E2A9" w:rsidR="00E40DBC" w:rsidRDefault="00E40DBC" w:rsidP="00E40DBC">
      <w:pPr>
        <w:pStyle w:val="BodyText"/>
      </w:pPr>
      <w:r>
        <w:t>Many of the detailed considerations for operational procedures listed in the IALA guidance may not be relevant to inland waters.  However, the need for operational guidance is of equal importance to VTS personnel in inland waters and the principle of setting out operational procedures should be followed and the basic principles of the IALA guidelines adapted as appropriate and appropriate objectives are set.</w:t>
      </w:r>
    </w:p>
    <w:p w14:paraId="62BA476B" w14:textId="395D4D19" w:rsidR="00E40DBC" w:rsidRDefault="00E40DBC" w:rsidP="00E40DBC">
      <w:pPr>
        <w:pStyle w:val="BodyText"/>
      </w:pPr>
      <w:r>
        <w:t>Whil</w:t>
      </w:r>
      <w:r w:rsidR="009572FF">
        <w:t>e</w:t>
      </w:r>
      <w:r>
        <w:t xml:space="preserve"> the decision support tools may be different, the use of decision support tools is likely to be of similar value to a VTS in inland waters and the IALA guidance of equal relevance.  </w:t>
      </w:r>
    </w:p>
    <w:p w14:paraId="34D0DF56" w14:textId="0A891914" w:rsidR="009572FF" w:rsidRDefault="009572FF" w:rsidP="009572FF">
      <w:pPr>
        <w:pStyle w:val="BodyText"/>
      </w:pPr>
      <w:r>
        <w:t>Where a waterway is managed by multiple VTS centres, coordination between adjacent VTS centres or sub-centres is essential.</w:t>
      </w:r>
    </w:p>
    <w:p w14:paraId="006CC575" w14:textId="40F65BD2" w:rsidR="00C472A3" w:rsidRDefault="00841F6D" w:rsidP="009572FF">
      <w:pPr>
        <w:pStyle w:val="BodyText"/>
      </w:pPr>
      <w:r>
        <w:t>I</w:t>
      </w:r>
      <w:r w:rsidR="009572FF">
        <w:t xml:space="preserve">nformation </w:t>
      </w:r>
      <w:ins w:id="92" w:author="Barry Goldman" w:date="2021-03-27T14:46:00Z">
        <w:r w:rsidR="00DE6998">
          <w:t>p</w:t>
        </w:r>
        <w:r w:rsidR="00DE6998" w:rsidRPr="00DE6998">
          <w:t xml:space="preserve">romulgating the </w:t>
        </w:r>
        <w:r w:rsidR="00DE6998">
          <w:t>r</w:t>
        </w:r>
        <w:r w:rsidR="00DE6998" w:rsidRPr="00DE6998">
          <w:t xml:space="preserve">equirements of </w:t>
        </w:r>
        <w:r w:rsidR="00DE6998">
          <w:t>an</w:t>
        </w:r>
      </w:ins>
      <w:del w:id="93" w:author="Barry Goldman" w:date="2021-03-27T14:46:00Z">
        <w:r w:rsidR="009572FF" w:rsidDel="00DE6998">
          <w:delText>related to the</w:delText>
        </w:r>
      </w:del>
      <w:r w:rsidR="009572FF">
        <w:t xml:space="preserve"> inland VTS </w:t>
      </w:r>
      <w:del w:id="94" w:author="Barry Goldman" w:date="2021-03-27T14:47:00Z">
        <w:r w:rsidR="009572FF" w:rsidDel="00DE6998">
          <w:delText xml:space="preserve">by VTS </w:delText>
        </w:r>
        <w:r w:rsidR="00A740B1" w:rsidDel="00DE6998">
          <w:delText>personnel</w:delText>
        </w:r>
        <w:r w:rsidR="009572FF" w:rsidDel="00DE6998">
          <w:delText xml:space="preserve"> </w:delText>
        </w:r>
      </w:del>
      <w:r>
        <w:t xml:space="preserve">should be </w:t>
      </w:r>
      <w:ins w:id="95" w:author="Barry Goldman" w:date="2021-03-27T14:46:00Z">
        <w:r w:rsidR="00DE6998">
          <w:t>publicised</w:t>
        </w:r>
        <w:r w:rsidR="00DE6998" w:rsidDel="00DE6998">
          <w:t xml:space="preserve"> </w:t>
        </w:r>
      </w:ins>
      <w:del w:id="96" w:author="Barry Goldman" w:date="2021-03-27T14:46:00Z">
        <w:r w:rsidDel="00DE6998">
          <w:delText xml:space="preserve">promulgated </w:delText>
        </w:r>
      </w:del>
      <w:r w:rsidR="009572FF">
        <w:t xml:space="preserve">in a concise and harmonized format to reduce the burden on masters and minimise </w:t>
      </w:r>
      <w:r w:rsidR="009572FF">
        <w:lastRenderedPageBreak/>
        <w:t>misunderstandings when moving from one inland VTS area to another.</w:t>
      </w:r>
      <w:r>
        <w:t xml:space="preserve">  The IALA guidance with a standardised format is recommended.</w:t>
      </w:r>
    </w:p>
    <w:p w14:paraId="52B46CE4" w14:textId="4ADF0EB3" w:rsidR="006F3028" w:rsidRDefault="003A040A" w:rsidP="003A040A">
      <w:pPr>
        <w:pStyle w:val="BodyText"/>
      </w:pPr>
      <w:r>
        <w:t xml:space="preserve"> </w:t>
      </w:r>
      <w:bookmarkEnd w:id="89"/>
    </w:p>
    <w:p w14:paraId="5642A0AC" w14:textId="6A7C5DFE" w:rsidR="00377386" w:rsidRDefault="003167D6" w:rsidP="0095521F">
      <w:pPr>
        <w:pStyle w:val="Heading2"/>
      </w:pPr>
      <w:bookmarkStart w:id="97" w:name="_Toc66880022"/>
      <w:bookmarkStart w:id="98" w:name="_Hlk63160621"/>
      <w:bookmarkStart w:id="99" w:name="_Hlk62662224"/>
      <w:r>
        <w:rPr>
          <w:caps w:val="0"/>
        </w:rPr>
        <w:t>COMMUNICATIONS</w:t>
      </w:r>
      <w:bookmarkEnd w:id="97"/>
    </w:p>
    <w:p w14:paraId="26B41FAB" w14:textId="7755233B" w:rsidR="00377386" w:rsidRDefault="00377386" w:rsidP="00377386">
      <w:pPr>
        <w:pStyle w:val="Heading2separationline"/>
      </w:pPr>
    </w:p>
    <w:p w14:paraId="653FD853" w14:textId="544BAA34" w:rsidR="00C472A3" w:rsidRDefault="00C472A3" w:rsidP="00C472A3">
      <w:pPr>
        <w:pStyle w:val="Heading3"/>
      </w:pPr>
      <w:bookmarkStart w:id="100" w:name="_Toc66880023"/>
      <w:r>
        <w:t>IALA guidance</w:t>
      </w:r>
      <w:bookmarkEnd w:id="100"/>
    </w:p>
    <w:p w14:paraId="019C0F6B" w14:textId="739C2601" w:rsidR="00796E8C" w:rsidRDefault="00796E8C" w:rsidP="00796E8C">
      <w:pPr>
        <w:pStyle w:val="BodyText"/>
      </w:pPr>
      <w:r>
        <w:t xml:space="preserve">A major factor in the effective delivery of VTS is the provision of precise and unambiguous voice communications.  IALA provides a recommendation on </w:t>
      </w:r>
      <w:r w:rsidR="00C31C5C">
        <w:t>“</w:t>
      </w:r>
      <w:r>
        <w:t xml:space="preserve">VTS </w:t>
      </w:r>
      <w:r w:rsidR="00C31C5C">
        <w:t>C</w:t>
      </w:r>
      <w:r>
        <w:t>ommunications</w:t>
      </w:r>
      <w:r w:rsidR="00C31C5C">
        <w:t>”</w:t>
      </w:r>
      <w:r>
        <w:t xml:space="preserve"> with an associated guideline providing greater detail on </w:t>
      </w:r>
      <w:r w:rsidR="00C31C5C">
        <w:t>“</w:t>
      </w:r>
      <w:r>
        <w:t xml:space="preserve">VTS </w:t>
      </w:r>
      <w:r w:rsidR="00C31C5C">
        <w:t>V</w:t>
      </w:r>
      <w:r>
        <w:t xml:space="preserve">oice </w:t>
      </w:r>
      <w:r w:rsidR="00C31C5C">
        <w:t>C</w:t>
      </w:r>
      <w:r>
        <w:t xml:space="preserve">ommunications and </w:t>
      </w:r>
      <w:r w:rsidR="00C31C5C">
        <w:t>P</w:t>
      </w:r>
      <w:r>
        <w:t>hraseology</w:t>
      </w:r>
      <w:r w:rsidR="00C31C5C">
        <w:t>”</w:t>
      </w:r>
      <w:r w:rsidR="00481B0C">
        <w:t>.</w:t>
      </w:r>
    </w:p>
    <w:p w14:paraId="5D5ACE21" w14:textId="5B082B60" w:rsidR="00C472A3" w:rsidRPr="00C472A3" w:rsidRDefault="00C472A3" w:rsidP="00C472A3">
      <w:pPr>
        <w:pStyle w:val="BodyText"/>
      </w:pPr>
    </w:p>
    <w:p w14:paraId="7FA2A9FE" w14:textId="77777777" w:rsidR="00C472A3" w:rsidRDefault="00C472A3" w:rsidP="00C472A3">
      <w:pPr>
        <w:pStyle w:val="Heading3"/>
      </w:pPr>
      <w:bookmarkStart w:id="101" w:name="_Toc66880024"/>
      <w:r>
        <w:t>Inland waters considerations</w:t>
      </w:r>
      <w:bookmarkEnd w:id="101"/>
    </w:p>
    <w:p w14:paraId="33BD0253" w14:textId="26B8948D" w:rsidR="00E4170D" w:rsidRDefault="00E40DBC" w:rsidP="00E40DBC">
      <w:pPr>
        <w:pStyle w:val="BodyText"/>
        <w:rPr>
          <w:ins w:id="102" w:author="Barry Goldman" w:date="2021-03-27T14:18:00Z"/>
        </w:rPr>
      </w:pPr>
      <w:r>
        <w:t xml:space="preserve">IALA documentation seeks to ensure the harmonisation of procedures and communications worldwide.  </w:t>
      </w:r>
      <w:ins w:id="103" w:author="Barry Goldman" w:date="2021-03-27T14:21:00Z">
        <w:r w:rsidR="00EA2D59">
          <w:t>Both inland vessels and seagoing ships may operate in inland waters and m</w:t>
        </w:r>
      </w:ins>
      <w:ins w:id="104" w:author="Barry Goldman" w:date="2021-03-27T14:22:00Z">
        <w:r w:rsidR="00EA2D59">
          <w:t xml:space="preserve">ay transit both inland and port/harpour VTS areas. </w:t>
        </w:r>
      </w:ins>
      <w:ins w:id="105" w:author="Barry Goldman" w:date="2021-03-27T14:21:00Z">
        <w:r w:rsidR="00EA2D59">
          <w:t xml:space="preserve"> </w:t>
        </w:r>
      </w:ins>
      <w:del w:id="106" w:author="Barry Goldman" w:date="2021-03-27T14:22:00Z">
        <w:r w:rsidDel="00EA2D59">
          <w:delText xml:space="preserve">Since waterways in inland waters where a VTS is considered to be necessary are likely to be used by traffic transiting between inland and other waters, </w:delText>
        </w:r>
      </w:del>
      <w:ins w:id="107" w:author="Barry Goldman" w:date="2021-03-27T14:22:00Z">
        <w:r w:rsidR="00EA2D59">
          <w:t>N</w:t>
        </w:r>
      </w:ins>
      <w:del w:id="108" w:author="Barry Goldman" w:date="2021-03-27T14:22:00Z">
        <w:r w:rsidDel="00EA2D59">
          <w:delText>n</w:delText>
        </w:r>
      </w:del>
      <w:r>
        <w:t xml:space="preserve">ational administrations are recommended to ensure that </w:t>
      </w:r>
      <w:ins w:id="109" w:author="Barry Goldman" w:date="2021-03-27T14:23:00Z">
        <w:r w:rsidR="00EA2D59">
          <w:t xml:space="preserve">inland </w:t>
        </w:r>
      </w:ins>
      <w:r>
        <w:t xml:space="preserve">VTS providers </w:t>
      </w:r>
      <w:del w:id="110" w:author="Barry Goldman" w:date="2021-03-27T14:23:00Z">
        <w:r w:rsidDel="00EA2D59">
          <w:delText xml:space="preserve">in inland waters </w:delText>
        </w:r>
      </w:del>
      <w:r>
        <w:t xml:space="preserve">follow the </w:t>
      </w:r>
      <w:ins w:id="111" w:author="Barry Goldman" w:date="2021-03-27T14:23:00Z">
        <w:r w:rsidR="00EA2D59">
          <w:t>IALA guidance</w:t>
        </w:r>
      </w:ins>
      <w:del w:id="112" w:author="Barry Goldman" w:date="2021-03-27T14:23:00Z">
        <w:r w:rsidDel="00EA2D59">
          <w:delText>same protocols</w:delText>
        </w:r>
      </w:del>
      <w:r>
        <w:t xml:space="preserve"> as far as is reasonably practicable.  </w:t>
      </w:r>
    </w:p>
    <w:p w14:paraId="779187C6" w14:textId="2C28C93D" w:rsidR="00E40DBC" w:rsidRDefault="00E40DBC" w:rsidP="00E40DBC">
      <w:pPr>
        <w:pStyle w:val="BodyText"/>
      </w:pPr>
      <w:r>
        <w:t xml:space="preserve">It is recognised that local language may be the primary language for a VTS in inland waters but it is recommended that the </w:t>
      </w:r>
      <w:r w:rsidR="00841F6D">
        <w:t xml:space="preserve">principles of </w:t>
      </w:r>
      <w:r>
        <w:t xml:space="preserve">phraseology </w:t>
      </w:r>
      <w:r w:rsidR="00841F6D">
        <w:t xml:space="preserve">and standardised phrases </w:t>
      </w:r>
      <w:r>
        <w:t xml:space="preserve">recommended by IALA </w:t>
      </w:r>
      <w:r w:rsidR="00841F6D">
        <w:t>are</w:t>
      </w:r>
      <w:r>
        <w:t xml:space="preserve"> still used when translated into the local language and that principles for VTS nomenclature are followed.</w:t>
      </w:r>
    </w:p>
    <w:p w14:paraId="1E606598" w14:textId="4A19714D" w:rsidR="00C472A3" w:rsidRDefault="00481B0C" w:rsidP="00C472A3">
      <w:pPr>
        <w:pStyle w:val="BodyText"/>
      </w:pPr>
      <w:del w:id="113" w:author="Barry Goldman" w:date="2021-03-27T14:24:00Z">
        <w:r w:rsidDel="00EA2D59">
          <w:delText>For certain inland waters, the</w:delText>
        </w:r>
        <w:r w:rsidRPr="00891DB9" w:rsidDel="00EA2D59">
          <w:delText xml:space="preserve"> existing </w:delText>
        </w:r>
        <w:r w:rsidR="00A740B1" w:rsidDel="00EA2D59">
          <w:delText>l</w:delText>
        </w:r>
      </w:del>
      <w:ins w:id="114" w:author="Barry Goldman" w:date="2021-03-27T14:24:00Z">
        <w:r w:rsidR="00EA2D59">
          <w:t>L</w:t>
        </w:r>
      </w:ins>
      <w:r w:rsidR="00A740B1">
        <w:t>ocal, regional and national</w:t>
      </w:r>
      <w:r w:rsidRPr="00891DB9">
        <w:t xml:space="preserve"> agreements and recommendations of river commissions </w:t>
      </w:r>
      <w:r>
        <w:t>on</w:t>
      </w:r>
      <w:r w:rsidRPr="00891DB9">
        <w:t xml:space="preserve"> the use of the language in radio communications on inland waterways</w:t>
      </w:r>
      <w:r>
        <w:t xml:space="preserve"> </w:t>
      </w:r>
      <w:ins w:id="115" w:author="Barry Goldman" w:date="2021-03-27T14:24:00Z">
        <w:r w:rsidR="00EA2D59">
          <w:t xml:space="preserve">may </w:t>
        </w:r>
      </w:ins>
      <w:r>
        <w:t>apply</w:t>
      </w:r>
      <w:r w:rsidRPr="00891DB9">
        <w:t>.</w:t>
      </w:r>
    </w:p>
    <w:p w14:paraId="6D436C16" w14:textId="633B4732" w:rsidR="00841F6D" w:rsidRDefault="00EA2D59" w:rsidP="00841F6D">
      <w:pPr>
        <w:pStyle w:val="BodyText"/>
      </w:pPr>
      <w:ins w:id="116" w:author="Barry Goldman" w:date="2021-03-27T14:27:00Z">
        <w:r>
          <w:t xml:space="preserve">National administrations may </w:t>
        </w:r>
      </w:ins>
      <w:ins w:id="117" w:author="Barry Goldman" w:date="2021-03-27T14:28:00Z">
        <w:r>
          <w:t xml:space="preserve">consider </w:t>
        </w:r>
      </w:ins>
      <w:ins w:id="118" w:author="Barry Goldman" w:date="2021-03-27T14:29:00Z">
        <w:r>
          <w:t>the</w:t>
        </w:r>
      </w:ins>
      <w:commentRangeStart w:id="119"/>
      <w:commentRangeStart w:id="120"/>
      <w:del w:id="121" w:author="Barry Goldman" w:date="2021-03-27T14:28:00Z">
        <w:r w:rsidR="00CA5250" w:rsidDel="00EA2D59">
          <w:delText xml:space="preserve">In order </w:delText>
        </w:r>
      </w:del>
      <w:del w:id="122" w:author="Barry Goldman" w:date="2021-03-27T14:29:00Z">
        <w:r w:rsidR="00CA5250" w:rsidDel="00EA2D59">
          <w:delText>to</w:delText>
        </w:r>
      </w:del>
      <w:r w:rsidR="00CA5250">
        <w:t xml:space="preserve"> promot</w:t>
      </w:r>
      <w:ins w:id="123" w:author="Barry Goldman" w:date="2021-03-27T14:29:00Z">
        <w:r>
          <w:t>ion of</w:t>
        </w:r>
      </w:ins>
      <w:del w:id="124" w:author="Barry Goldman" w:date="2021-03-27T14:29:00Z">
        <w:r w:rsidR="00CA5250" w:rsidDel="00EA2D59">
          <w:delText>e</w:delText>
        </w:r>
      </w:del>
      <w:r w:rsidR="00CA5250">
        <w:t xml:space="preserve"> </w:t>
      </w:r>
      <w:del w:id="125" w:author="Barry Goldman" w:date="2021-03-27T14:32:00Z">
        <w:r w:rsidR="00CA5250" w:rsidDel="006B3404">
          <w:delText xml:space="preserve">better </w:delText>
        </w:r>
      </w:del>
      <w:del w:id="126" w:author="Barry Goldman" w:date="2021-03-27T14:31:00Z">
        <w:r w:rsidR="00CA5250" w:rsidDel="006B3404">
          <w:delText xml:space="preserve">understanding </w:delText>
        </w:r>
      </w:del>
      <w:del w:id="127" w:author="Barry Goldman" w:date="2021-03-27T14:32:00Z">
        <w:r w:rsidR="00CA5250" w:rsidDel="006B3404">
          <w:delText xml:space="preserve">of </w:delText>
        </w:r>
      </w:del>
      <w:r w:rsidR="00CA5250">
        <w:t>inland VTS</w:t>
      </w:r>
      <w:ins w:id="128" w:author="Barry Goldman" w:date="2021-03-27T14:32:00Z">
        <w:r w:rsidR="006B3404">
          <w:t xml:space="preserve"> procedures to</w:t>
        </w:r>
      </w:ins>
      <w:del w:id="129" w:author="Barry Goldman" w:date="2021-03-27T14:32:00Z">
        <w:r w:rsidR="00CA5250" w:rsidDel="006B3404">
          <w:delText xml:space="preserve"> by</w:delText>
        </w:r>
      </w:del>
      <w:r w:rsidR="00CA5250">
        <w:t xml:space="preserve"> </w:t>
      </w:r>
      <w:ins w:id="130" w:author="Barry Goldman" w:date="2021-03-27T14:33:00Z">
        <w:r w:rsidR="006B3404">
          <w:t>users of inland waters in order</w:t>
        </w:r>
      </w:ins>
      <w:del w:id="131" w:author="Barry Goldman" w:date="2021-03-27T14:33:00Z">
        <w:r w:rsidR="00FB2441" w:rsidRPr="00A04DC3" w:rsidDel="006B3404">
          <w:rPr>
            <w:highlight w:val="yellow"/>
          </w:rPr>
          <w:delText xml:space="preserve">persons responsible for the </w:delText>
        </w:r>
      </w:del>
      <w:del w:id="132" w:author="Barry Goldman" w:date="2021-03-27T14:25:00Z">
        <w:r w:rsidR="00FB2441" w:rsidRPr="00A04DC3" w:rsidDel="00EA2D59">
          <w:rPr>
            <w:highlight w:val="yellow"/>
          </w:rPr>
          <w:delText xml:space="preserve">operation </w:delText>
        </w:r>
      </w:del>
      <w:del w:id="133" w:author="Barry Goldman" w:date="2021-03-27T14:33:00Z">
        <w:r w:rsidR="00FB2441" w:rsidRPr="00A04DC3" w:rsidDel="006B3404">
          <w:rPr>
            <w:highlight w:val="yellow"/>
          </w:rPr>
          <w:delText>of vessels</w:delText>
        </w:r>
      </w:del>
      <w:del w:id="134" w:author="Barry Goldman" w:date="2021-03-27T14:29:00Z">
        <w:r w:rsidR="00CA5250" w:rsidDel="00EA2D59">
          <w:delText>,</w:delText>
        </w:r>
      </w:del>
      <w:r w:rsidR="00CA5250">
        <w:t xml:space="preserve"> </w:t>
      </w:r>
      <w:del w:id="135" w:author="Barry Goldman" w:date="2021-03-27T14:27:00Z">
        <w:r w:rsidR="00CA5250" w:rsidDel="00EA2D59">
          <w:delText>n</w:delText>
        </w:r>
        <w:r w:rsidR="00841F6D" w:rsidDel="00EA2D59">
          <w:delText xml:space="preserve">ational administrations </w:delText>
        </w:r>
        <w:r w:rsidR="00CA5250" w:rsidDel="00EA2D59">
          <w:delText xml:space="preserve">may wish to consider </w:delText>
        </w:r>
      </w:del>
      <w:del w:id="136" w:author="Barry Goldman" w:date="2021-03-27T14:29:00Z">
        <w:r w:rsidR="00CA5250" w:rsidDel="00EA2D59">
          <w:delText xml:space="preserve">the introduction of information notices or training </w:delText>
        </w:r>
      </w:del>
      <w:r w:rsidR="00841F6D">
        <w:t xml:space="preserve">to enhance their VTS </w:t>
      </w:r>
      <w:ins w:id="137" w:author="Barry Goldman" w:date="2021-03-27T14:31:00Z">
        <w:r w:rsidR="006B3404">
          <w:t xml:space="preserve">understanding </w:t>
        </w:r>
      </w:ins>
      <w:ins w:id="138" w:author="Barry Goldman" w:date="2021-03-27T14:32:00Z">
        <w:r w:rsidR="006B3404">
          <w:t xml:space="preserve">and </w:t>
        </w:r>
      </w:ins>
      <w:del w:id="139" w:author="Barry Goldman" w:date="2021-03-27T14:34:00Z">
        <w:r w:rsidR="00841F6D" w:rsidDel="006B3404">
          <w:delText>awareness</w:delText>
        </w:r>
      </w:del>
      <w:ins w:id="140" w:author="Barry Goldman" w:date="2021-03-27T14:34:00Z">
        <w:r w:rsidR="006B3404">
          <w:t>their response to VTS communications</w:t>
        </w:r>
      </w:ins>
      <w:r w:rsidR="00841F6D">
        <w:t>.</w:t>
      </w:r>
      <w:commentRangeEnd w:id="119"/>
      <w:r w:rsidR="00A04DC3">
        <w:rPr>
          <w:rStyle w:val="CommentReference"/>
        </w:rPr>
        <w:commentReference w:id="119"/>
      </w:r>
      <w:commentRangeEnd w:id="120"/>
      <w:r>
        <w:rPr>
          <w:rStyle w:val="CommentReference"/>
        </w:rPr>
        <w:commentReference w:id="120"/>
      </w:r>
    </w:p>
    <w:p w14:paraId="12ED0D20" w14:textId="0A05587B" w:rsidR="00841F6D" w:rsidRDefault="00CA5250" w:rsidP="00841F6D">
      <w:pPr>
        <w:pStyle w:val="BodyText"/>
      </w:pPr>
      <w:r>
        <w:t xml:space="preserve">Where interference to </w:t>
      </w:r>
      <w:r w:rsidR="00841F6D">
        <w:t>VHF communication</w:t>
      </w:r>
      <w:r>
        <w:t>s cannot be avoided, VTS</w:t>
      </w:r>
      <w:r w:rsidR="00841F6D">
        <w:t xml:space="preserve"> providers </w:t>
      </w:r>
      <w:r>
        <w:t>may</w:t>
      </w:r>
      <w:r w:rsidR="00841F6D">
        <w:t xml:space="preserve"> consider other means to achieve effective communication, such as telephone</w:t>
      </w:r>
      <w:r>
        <w:t xml:space="preserve"> or </w:t>
      </w:r>
      <w:r w:rsidR="00841F6D">
        <w:t>Internet.</w:t>
      </w:r>
    </w:p>
    <w:p w14:paraId="1973635C" w14:textId="37272C21" w:rsidR="00377386" w:rsidRPr="00A04DC3" w:rsidRDefault="003167D6" w:rsidP="0095521F">
      <w:pPr>
        <w:pStyle w:val="Heading2"/>
        <w:rPr>
          <w:highlight w:val="yellow"/>
        </w:rPr>
      </w:pPr>
      <w:bookmarkStart w:id="141" w:name="_Toc66880025"/>
      <w:r w:rsidRPr="00A04DC3">
        <w:rPr>
          <w:caps w:val="0"/>
          <w:highlight w:val="yellow"/>
        </w:rPr>
        <w:t>AUDITING &amp; ASSESSING</w:t>
      </w:r>
      <w:bookmarkEnd w:id="141"/>
    </w:p>
    <w:p w14:paraId="03130EE7" w14:textId="7EA5B938" w:rsidR="00377386" w:rsidRDefault="00377386" w:rsidP="00377386">
      <w:pPr>
        <w:pStyle w:val="Heading2separationline"/>
      </w:pPr>
    </w:p>
    <w:p w14:paraId="6025D867" w14:textId="05128327" w:rsidR="00C472A3" w:rsidRDefault="00C472A3" w:rsidP="00C472A3">
      <w:pPr>
        <w:pStyle w:val="Heading3"/>
      </w:pPr>
      <w:bookmarkStart w:id="142" w:name="_Toc66880026"/>
      <w:r>
        <w:t>IALA guidance</w:t>
      </w:r>
      <w:bookmarkEnd w:id="142"/>
    </w:p>
    <w:p w14:paraId="7F49934B" w14:textId="6006E2CC" w:rsidR="00796E8C" w:rsidRDefault="00796E8C" w:rsidP="00796E8C">
      <w:pPr>
        <w:pStyle w:val="BodyText"/>
      </w:pPr>
      <w:r>
        <w:t xml:space="preserve">A VTS should be routinely evaluated to ensure that the operational objectives are being met, the technical and operational performance is acceptable and the risks identified and defined in determining the need for the VTS have been mitigated to an acceptable level.  IALA provides a recommendation on </w:t>
      </w:r>
      <w:r w:rsidR="00C31C5C">
        <w:t>“A</w:t>
      </w:r>
      <w:r>
        <w:t xml:space="preserve">uditing and </w:t>
      </w:r>
      <w:r w:rsidR="00C31C5C">
        <w:t>A</w:t>
      </w:r>
      <w:r>
        <w:t>ssessing V</w:t>
      </w:r>
      <w:r w:rsidR="003609EE">
        <w:t xml:space="preserve">essel </w:t>
      </w:r>
      <w:r>
        <w:t>T</w:t>
      </w:r>
      <w:r w:rsidR="003609EE">
        <w:t xml:space="preserve">raffic </w:t>
      </w:r>
      <w:r>
        <w:t>S</w:t>
      </w:r>
      <w:r w:rsidR="003609EE">
        <w:t>ervices”</w:t>
      </w:r>
      <w:r>
        <w:t xml:space="preserve"> and an associated guideline on </w:t>
      </w:r>
      <w:r w:rsidR="003609EE">
        <w:t>“A</w:t>
      </w:r>
      <w:r>
        <w:t>u</w:t>
      </w:r>
      <w:r w:rsidRPr="000A53C8">
        <w:t xml:space="preserve">diting and </w:t>
      </w:r>
      <w:r w:rsidR="003609EE">
        <w:t>A</w:t>
      </w:r>
      <w:r w:rsidRPr="000A53C8">
        <w:t>ssessing</w:t>
      </w:r>
      <w:r>
        <w:t xml:space="preserve"> a VTS</w:t>
      </w:r>
      <w:r w:rsidR="003609EE">
        <w:t>”.</w:t>
      </w:r>
    </w:p>
    <w:p w14:paraId="26EBD291" w14:textId="44A497A3" w:rsidR="00C472A3" w:rsidRPr="00C472A3" w:rsidRDefault="00C472A3" w:rsidP="00C472A3">
      <w:pPr>
        <w:pStyle w:val="BodyText"/>
      </w:pPr>
    </w:p>
    <w:p w14:paraId="3FF9D4C6" w14:textId="77777777" w:rsidR="00C472A3" w:rsidRDefault="00C472A3" w:rsidP="00C472A3">
      <w:pPr>
        <w:pStyle w:val="Heading3"/>
      </w:pPr>
      <w:bookmarkStart w:id="143" w:name="_Toc66880027"/>
      <w:r>
        <w:t>Inland waters considerations</w:t>
      </w:r>
      <w:bookmarkEnd w:id="143"/>
    </w:p>
    <w:p w14:paraId="001AA52B" w14:textId="77777777" w:rsidR="00880E85" w:rsidRDefault="00880E85" w:rsidP="00CA5250">
      <w:pPr>
        <w:pStyle w:val="BodyText"/>
        <w:rPr>
          <w:ins w:id="144" w:author="Barry Goldman" w:date="2021-03-27T14:55:00Z"/>
        </w:rPr>
      </w:pPr>
      <w:ins w:id="145" w:author="Barry Goldman" w:date="2021-03-27T14:54:00Z">
        <w:r>
          <w:t xml:space="preserve">The IALA guidance provides a sound basis for auditing and assessing </w:t>
        </w:r>
      </w:ins>
      <w:ins w:id="146" w:author="Barry Goldman" w:date="2021-03-27T14:55:00Z">
        <w:r>
          <w:t>a VTS which is largely applicable to an inland VTS.</w:t>
        </w:r>
      </w:ins>
    </w:p>
    <w:p w14:paraId="704A5440" w14:textId="7DC4AC58" w:rsidR="00880E85" w:rsidRDefault="00880E85" w:rsidP="00CA5250">
      <w:pPr>
        <w:pStyle w:val="BodyText"/>
        <w:rPr>
          <w:ins w:id="147" w:author="Barry Goldman" w:date="2021-03-27T14:54:00Z"/>
        </w:rPr>
      </w:pPr>
      <w:ins w:id="148" w:author="Barry Goldman" w:date="2021-03-27T14:56:00Z">
        <w:r>
          <w:t>The responsibilities may differ from those set out in the IALA guideline on auditing and assessi</w:t>
        </w:r>
      </w:ins>
      <w:ins w:id="149" w:author="Barry Goldman" w:date="2021-03-27T14:57:00Z">
        <w:r>
          <w:t>ng a VTS</w:t>
        </w:r>
      </w:ins>
      <w:ins w:id="150" w:author="Barry Goldman" w:date="2021-03-27T14:59:00Z">
        <w:r>
          <w:t>.  T</w:t>
        </w:r>
      </w:ins>
      <w:ins w:id="151" w:author="Barry Goldman" w:date="2021-03-27T14:57:00Z">
        <w:r>
          <w:t xml:space="preserve">he annexed checklists may </w:t>
        </w:r>
      </w:ins>
      <w:ins w:id="152" w:author="Barry Goldman" w:date="2021-03-27T14:59:00Z">
        <w:r>
          <w:t xml:space="preserve">also </w:t>
        </w:r>
      </w:ins>
      <w:ins w:id="153" w:author="Barry Goldman" w:date="2021-03-27T14:57:00Z">
        <w:r>
          <w:t xml:space="preserve">require further modification to suit the </w:t>
        </w:r>
      </w:ins>
      <w:ins w:id="154" w:author="Barry Goldman" w:date="2021-03-27T14:58:00Z">
        <w:r>
          <w:t xml:space="preserve">circumstances of a specific VTS but the subject headings are mostly relevant and </w:t>
        </w:r>
      </w:ins>
      <w:ins w:id="155" w:author="Barry Goldman" w:date="2021-03-27T14:59:00Z">
        <w:r>
          <w:t xml:space="preserve">provide a good </w:t>
        </w:r>
      </w:ins>
      <w:ins w:id="156" w:author="Barry Goldman" w:date="2021-03-27T15:00:00Z">
        <w:r>
          <w:t xml:space="preserve">starting point to identify checks that </w:t>
        </w:r>
      </w:ins>
      <w:ins w:id="157" w:author="Barry Goldman" w:date="2021-03-27T15:01:00Z">
        <w:r>
          <w:t xml:space="preserve">might be </w:t>
        </w:r>
      </w:ins>
      <w:ins w:id="158" w:author="Barry Goldman" w:date="2021-03-27T15:00:00Z">
        <w:r>
          <w:t>considered.</w:t>
        </w:r>
      </w:ins>
    </w:p>
    <w:p w14:paraId="6073528B" w14:textId="77777777" w:rsidR="00880E85" w:rsidRDefault="00880E85" w:rsidP="00CA5250">
      <w:pPr>
        <w:pStyle w:val="BodyText"/>
        <w:rPr>
          <w:ins w:id="159" w:author="Barry Goldman" w:date="2021-03-27T14:54:00Z"/>
        </w:rPr>
      </w:pPr>
    </w:p>
    <w:p w14:paraId="6859A3D5" w14:textId="4107B9E5" w:rsidR="00CA5250" w:rsidRPr="00880E85" w:rsidRDefault="00CA5250" w:rsidP="00CA5250">
      <w:pPr>
        <w:pStyle w:val="BodyText"/>
        <w:rPr>
          <w:ins w:id="160" w:author="Barry Goldman" w:date="2021-03-23T13:24:00Z"/>
          <w:dstrike/>
          <w:rPrChange w:id="161" w:author="Barry Goldman" w:date="2021-03-27T15:01:00Z">
            <w:rPr>
              <w:ins w:id="162" w:author="Barry Goldman" w:date="2021-03-23T13:24:00Z"/>
            </w:rPr>
          </w:rPrChange>
        </w:rPr>
      </w:pPr>
      <w:commentRangeStart w:id="163"/>
      <w:commentRangeStart w:id="164"/>
      <w:ins w:id="165" w:author="Barry Goldman" w:date="2021-03-23T13:27:00Z">
        <w:r w:rsidRPr="00880E85">
          <w:rPr>
            <w:dstrike/>
            <w:rPrChange w:id="166" w:author="Barry Goldman" w:date="2021-03-27T15:01:00Z">
              <w:rPr/>
            </w:rPrChange>
          </w:rPr>
          <w:lastRenderedPageBreak/>
          <w:t>Enhanced e</w:t>
        </w:r>
      </w:ins>
      <w:ins w:id="167" w:author="Barry Goldman" w:date="2021-03-23T13:26:00Z">
        <w:r w:rsidRPr="00880E85">
          <w:rPr>
            <w:dstrike/>
            <w:rPrChange w:id="168" w:author="Barry Goldman" w:date="2021-03-27T15:01:00Z">
              <w:rPr/>
            </w:rPrChange>
          </w:rPr>
          <w:t xml:space="preserve">nvironmental protection </w:t>
        </w:r>
      </w:ins>
      <w:ins w:id="169" w:author="Barry Goldman" w:date="2021-03-23T13:28:00Z">
        <w:r w:rsidR="00B040E3" w:rsidRPr="00880E85">
          <w:rPr>
            <w:dstrike/>
            <w:rPrChange w:id="170" w:author="Barry Goldman" w:date="2021-03-27T15:01:00Z">
              <w:rPr/>
            </w:rPrChange>
          </w:rPr>
          <w:t xml:space="preserve">measures </w:t>
        </w:r>
        <w:r w:rsidRPr="00880E85">
          <w:rPr>
            <w:dstrike/>
            <w:rPrChange w:id="171" w:author="Barry Goldman" w:date="2021-03-27T15:01:00Z">
              <w:rPr/>
            </w:rPrChange>
          </w:rPr>
          <w:t xml:space="preserve">may be necessary due to the </w:t>
        </w:r>
        <w:r w:rsidR="00B040E3" w:rsidRPr="00880E85">
          <w:rPr>
            <w:dstrike/>
            <w:rPrChange w:id="172" w:author="Barry Goldman" w:date="2021-03-27T15:01:00Z">
              <w:rPr/>
            </w:rPrChange>
          </w:rPr>
          <w:t>special considerations rel</w:t>
        </w:r>
      </w:ins>
      <w:ins w:id="173" w:author="Barry Goldman" w:date="2021-03-23T13:29:00Z">
        <w:r w:rsidR="00B040E3" w:rsidRPr="00880E85">
          <w:rPr>
            <w:dstrike/>
            <w:rPrChange w:id="174" w:author="Barry Goldman" w:date="2021-03-27T15:01:00Z">
              <w:rPr/>
            </w:rPrChange>
          </w:rPr>
          <w:t xml:space="preserve">ating to inland waterways such as </w:t>
        </w:r>
      </w:ins>
      <w:ins w:id="175" w:author="Barry Goldman" w:date="2021-03-23T13:24:00Z">
        <w:r w:rsidRPr="00880E85">
          <w:rPr>
            <w:dstrike/>
            <w:rPrChange w:id="176" w:author="Barry Goldman" w:date="2021-03-27T15:01:00Z">
              <w:rPr/>
            </w:rPrChange>
          </w:rPr>
          <w:t>bridges, tunnels</w:t>
        </w:r>
      </w:ins>
      <w:ins w:id="177" w:author="Barry Goldman" w:date="2021-03-23T13:29:00Z">
        <w:r w:rsidR="00B040E3" w:rsidRPr="00880E85">
          <w:rPr>
            <w:dstrike/>
            <w:rPrChange w:id="178" w:author="Barry Goldman" w:date="2021-03-27T15:01:00Z">
              <w:rPr/>
            </w:rPrChange>
          </w:rPr>
          <w:t>,</w:t>
        </w:r>
      </w:ins>
      <w:ins w:id="179" w:author="Barry Goldman" w:date="2021-03-23T13:24:00Z">
        <w:r w:rsidRPr="00880E85">
          <w:rPr>
            <w:dstrike/>
            <w:rPrChange w:id="180" w:author="Barry Goldman" w:date="2021-03-27T15:01:00Z">
              <w:rPr/>
            </w:rPrChange>
          </w:rPr>
          <w:t xml:space="preserve"> optical cables and </w:t>
        </w:r>
      </w:ins>
      <w:ins w:id="181" w:author="Barry Goldman" w:date="2021-03-23T13:29:00Z">
        <w:r w:rsidR="00B040E3" w:rsidRPr="00880E85">
          <w:rPr>
            <w:dstrike/>
            <w:rPrChange w:id="182" w:author="Barry Goldman" w:date="2021-03-27T15:01:00Z">
              <w:rPr/>
            </w:rPrChange>
          </w:rPr>
          <w:t>high numbers of</w:t>
        </w:r>
      </w:ins>
      <w:ins w:id="183" w:author="Barry Goldman" w:date="2021-03-23T13:24:00Z">
        <w:r w:rsidRPr="00880E85">
          <w:rPr>
            <w:dstrike/>
            <w:rPrChange w:id="184" w:author="Barry Goldman" w:date="2021-03-27T15:01:00Z">
              <w:rPr/>
            </w:rPrChange>
          </w:rPr>
          <w:t xml:space="preserve"> passenger vessels</w:t>
        </w:r>
      </w:ins>
      <w:ins w:id="185" w:author="Barry Goldman" w:date="2021-03-23T13:30:00Z">
        <w:r w:rsidR="00B040E3" w:rsidRPr="00880E85">
          <w:rPr>
            <w:dstrike/>
            <w:rPrChange w:id="186" w:author="Barry Goldman" w:date="2021-03-27T15:01:00Z">
              <w:rPr/>
            </w:rPrChange>
          </w:rPr>
          <w:t xml:space="preserve">.  Particular </w:t>
        </w:r>
      </w:ins>
      <w:ins w:id="187" w:author="Barry Goldman" w:date="2021-03-23T13:24:00Z">
        <w:r w:rsidRPr="00880E85">
          <w:rPr>
            <w:dstrike/>
            <w:rPrChange w:id="188" w:author="Barry Goldman" w:date="2021-03-27T15:01:00Z">
              <w:rPr/>
            </w:rPrChange>
          </w:rPr>
          <w:t xml:space="preserve">emphasis </w:t>
        </w:r>
      </w:ins>
      <w:ins w:id="189" w:author="Barry Goldman" w:date="2021-03-23T13:30:00Z">
        <w:r w:rsidR="00B040E3" w:rsidRPr="00880E85">
          <w:rPr>
            <w:dstrike/>
            <w:rPrChange w:id="190" w:author="Barry Goldman" w:date="2021-03-27T15:01:00Z">
              <w:rPr/>
            </w:rPrChange>
          </w:rPr>
          <w:t>on</w:t>
        </w:r>
      </w:ins>
      <w:ins w:id="191" w:author="Barry Goldman" w:date="2021-03-23T13:24:00Z">
        <w:r w:rsidRPr="00880E85">
          <w:rPr>
            <w:dstrike/>
            <w:rPrChange w:id="192" w:author="Barry Goldman" w:date="2021-03-27T15:01:00Z">
              <w:rPr/>
            </w:rPrChange>
          </w:rPr>
          <w:t xml:space="preserve"> auditing and assessing</w:t>
        </w:r>
      </w:ins>
      <w:ins w:id="193" w:author="Barry Goldman" w:date="2021-03-23T13:30:00Z">
        <w:r w:rsidR="00B040E3" w:rsidRPr="00880E85">
          <w:rPr>
            <w:dstrike/>
            <w:rPrChange w:id="194" w:author="Barry Goldman" w:date="2021-03-27T15:01:00Z">
              <w:rPr/>
            </w:rPrChange>
          </w:rPr>
          <w:t xml:space="preserve"> may be necessary</w:t>
        </w:r>
      </w:ins>
      <w:ins w:id="195" w:author="Barry Goldman" w:date="2021-03-23T13:24:00Z">
        <w:r w:rsidRPr="00880E85">
          <w:rPr>
            <w:dstrike/>
            <w:rPrChange w:id="196" w:author="Barry Goldman" w:date="2021-03-27T15:01:00Z">
              <w:rPr/>
            </w:rPrChange>
          </w:rPr>
          <w:t>.</w:t>
        </w:r>
      </w:ins>
    </w:p>
    <w:p w14:paraId="237377B1" w14:textId="4F36BE4A" w:rsidR="00C472A3" w:rsidRPr="00880E85" w:rsidRDefault="00B040E3" w:rsidP="00CA5250">
      <w:pPr>
        <w:pStyle w:val="BodyText"/>
        <w:rPr>
          <w:dstrike/>
          <w:rPrChange w:id="197" w:author="Barry Goldman" w:date="2021-03-27T15:01:00Z">
            <w:rPr/>
          </w:rPrChange>
        </w:rPr>
      </w:pPr>
      <w:ins w:id="198" w:author="Barry Goldman" w:date="2021-03-23T13:31:00Z">
        <w:r w:rsidRPr="00880E85">
          <w:rPr>
            <w:dstrike/>
            <w:rPrChange w:id="199" w:author="Barry Goldman" w:date="2021-03-27T15:01:00Z">
              <w:rPr/>
            </w:rPrChange>
          </w:rPr>
          <w:t>T</w:t>
        </w:r>
      </w:ins>
      <w:ins w:id="200" w:author="Barry Goldman" w:date="2021-03-23T13:24:00Z">
        <w:r w:rsidR="00CA5250" w:rsidRPr="00880E85">
          <w:rPr>
            <w:dstrike/>
            <w:rPrChange w:id="201" w:author="Barry Goldman" w:date="2021-03-27T15:01:00Z">
              <w:rPr/>
            </w:rPrChange>
          </w:rPr>
          <w:t>he probability of collision and ground</w:t>
        </w:r>
      </w:ins>
      <w:ins w:id="202" w:author="Barry Goldman" w:date="2021-03-23T13:31:00Z">
        <w:r w:rsidRPr="00880E85">
          <w:rPr>
            <w:dstrike/>
            <w:rPrChange w:id="203" w:author="Barry Goldman" w:date="2021-03-27T15:01:00Z">
              <w:rPr/>
            </w:rPrChange>
          </w:rPr>
          <w:t xml:space="preserve">ings </w:t>
        </w:r>
      </w:ins>
      <w:ins w:id="204" w:author="Barry Goldman" w:date="2021-03-23T13:24:00Z">
        <w:r w:rsidR="00CA5250" w:rsidRPr="00880E85">
          <w:rPr>
            <w:dstrike/>
            <w:rPrChange w:id="205" w:author="Barry Goldman" w:date="2021-03-27T15:01:00Z">
              <w:rPr/>
            </w:rPrChange>
          </w:rPr>
          <w:t xml:space="preserve">in inland waters </w:t>
        </w:r>
      </w:ins>
      <w:ins w:id="206" w:author="Barry Goldman" w:date="2021-03-23T13:31:00Z">
        <w:r w:rsidRPr="00880E85">
          <w:rPr>
            <w:dstrike/>
            <w:rPrChange w:id="207" w:author="Barry Goldman" w:date="2021-03-27T15:01:00Z">
              <w:rPr/>
            </w:rPrChange>
          </w:rPr>
          <w:t xml:space="preserve">may be </w:t>
        </w:r>
      </w:ins>
      <w:ins w:id="208" w:author="Barry Goldman" w:date="2021-03-23T13:24:00Z">
        <w:r w:rsidR="00CA5250" w:rsidRPr="00880E85">
          <w:rPr>
            <w:dstrike/>
            <w:rPrChange w:id="209" w:author="Barry Goldman" w:date="2021-03-27T15:01:00Z">
              <w:rPr/>
            </w:rPrChange>
          </w:rPr>
          <w:t xml:space="preserve">higher than </w:t>
        </w:r>
      </w:ins>
      <w:ins w:id="210" w:author="Barry Goldman" w:date="2021-03-23T13:31:00Z">
        <w:r w:rsidRPr="00880E85">
          <w:rPr>
            <w:dstrike/>
            <w:rPrChange w:id="211" w:author="Barry Goldman" w:date="2021-03-27T15:01:00Z">
              <w:rPr/>
            </w:rPrChange>
          </w:rPr>
          <w:t xml:space="preserve">in open </w:t>
        </w:r>
      </w:ins>
      <w:ins w:id="212" w:author="Barry Goldman" w:date="2021-03-23T13:24:00Z">
        <w:r w:rsidR="00CA5250" w:rsidRPr="00880E85">
          <w:rPr>
            <w:dstrike/>
            <w:rPrChange w:id="213" w:author="Barry Goldman" w:date="2021-03-27T15:01:00Z">
              <w:rPr/>
            </w:rPrChange>
          </w:rPr>
          <w:t>waters</w:t>
        </w:r>
      </w:ins>
      <w:ins w:id="214" w:author="Barry Goldman" w:date="2021-03-23T13:31:00Z">
        <w:r w:rsidRPr="00880E85">
          <w:rPr>
            <w:dstrike/>
            <w:rPrChange w:id="215" w:author="Barry Goldman" w:date="2021-03-27T15:01:00Z">
              <w:rPr/>
            </w:rPrChange>
          </w:rPr>
          <w:t xml:space="preserve"> so </w:t>
        </w:r>
      </w:ins>
      <w:ins w:id="216" w:author="Barry Goldman" w:date="2021-03-23T13:24:00Z">
        <w:r w:rsidR="00CA5250" w:rsidRPr="00880E85">
          <w:rPr>
            <w:dstrike/>
            <w:rPrChange w:id="217" w:author="Barry Goldman" w:date="2021-03-27T15:01:00Z">
              <w:rPr/>
            </w:rPrChange>
          </w:rPr>
          <w:t>the audit index should be set accordingly.</w:t>
        </w:r>
      </w:ins>
      <w:commentRangeEnd w:id="163"/>
      <w:ins w:id="218" w:author="Barry Goldman" w:date="2021-03-23T13:32:00Z">
        <w:r w:rsidRPr="00880E85">
          <w:rPr>
            <w:rStyle w:val="CommentReference"/>
            <w:dstrike/>
            <w:rPrChange w:id="219" w:author="Barry Goldman" w:date="2021-03-27T15:01:00Z">
              <w:rPr>
                <w:rStyle w:val="CommentReference"/>
              </w:rPr>
            </w:rPrChange>
          </w:rPr>
          <w:commentReference w:id="163"/>
        </w:r>
      </w:ins>
      <w:commentRangeEnd w:id="164"/>
      <w:ins w:id="220" w:author="Barry Goldman" w:date="2021-03-27T15:01:00Z">
        <w:r w:rsidR="00880E85">
          <w:rPr>
            <w:rStyle w:val="CommentReference"/>
          </w:rPr>
          <w:commentReference w:id="164"/>
        </w:r>
      </w:ins>
    </w:p>
    <w:p w14:paraId="7483DAD9" w14:textId="43F215F4" w:rsidR="00377386" w:rsidRDefault="003167D6" w:rsidP="0095521F">
      <w:pPr>
        <w:pStyle w:val="Heading2"/>
      </w:pPr>
      <w:bookmarkStart w:id="221" w:name="_Toc66880028"/>
      <w:commentRangeStart w:id="222"/>
      <w:r>
        <w:rPr>
          <w:caps w:val="0"/>
        </w:rPr>
        <w:t>ADDITIONAL</w:t>
      </w:r>
      <w:ins w:id="223" w:author="Victoria IVANOVA" w:date="2021-03-18T22:15:00Z">
        <w:r w:rsidR="005A2F3F">
          <w:rPr>
            <w:caps w:val="0"/>
          </w:rPr>
          <w:t xml:space="preserve"> </w:t>
        </w:r>
      </w:ins>
      <w:r>
        <w:rPr>
          <w:caps w:val="0"/>
        </w:rPr>
        <w:t>SERVICES</w:t>
      </w:r>
      <w:bookmarkEnd w:id="221"/>
      <w:commentRangeEnd w:id="222"/>
      <w:r w:rsidR="00A04DC3">
        <w:rPr>
          <w:rStyle w:val="CommentReference"/>
          <w:rFonts w:asciiTheme="minorHAnsi" w:eastAsiaTheme="minorHAnsi" w:hAnsiTheme="minorHAnsi" w:cstheme="minorBidi"/>
          <w:b w:val="0"/>
          <w:bCs w:val="0"/>
          <w:caps w:val="0"/>
          <w:color w:val="auto"/>
        </w:rPr>
        <w:commentReference w:id="222"/>
      </w:r>
    </w:p>
    <w:p w14:paraId="126E7446" w14:textId="6F6B9D3B" w:rsidR="00377386" w:rsidRDefault="00377386" w:rsidP="00377386">
      <w:pPr>
        <w:pStyle w:val="Heading2separationline"/>
      </w:pPr>
    </w:p>
    <w:p w14:paraId="7AA2B0A0" w14:textId="18AC78ED" w:rsidR="00C472A3" w:rsidRDefault="00C472A3" w:rsidP="00C472A3">
      <w:pPr>
        <w:pStyle w:val="Heading3"/>
      </w:pPr>
      <w:bookmarkStart w:id="224" w:name="_Toc66880029"/>
      <w:r>
        <w:t>IALA guidance</w:t>
      </w:r>
      <w:bookmarkEnd w:id="224"/>
    </w:p>
    <w:p w14:paraId="7538E3E3" w14:textId="41DCA516" w:rsidR="00E40DBC" w:rsidRDefault="00796E8C" w:rsidP="00796E8C">
      <w:pPr>
        <w:pStyle w:val="BodyText"/>
      </w:pPr>
      <w:r>
        <w:t>VTS is often involved in providing information and supporting other services due to its capacity to maintain a traffic image and interact with ships and other services in the VTS area.  IALA provides guid</w:t>
      </w:r>
      <w:r w:rsidR="003609EE">
        <w:t>elines</w:t>
      </w:r>
      <w:r>
        <w:t xml:space="preserve"> on</w:t>
      </w:r>
      <w:r w:rsidR="00E40DBC">
        <w:t>:</w:t>
      </w:r>
    </w:p>
    <w:p w14:paraId="443472CF" w14:textId="5BB5C4EC" w:rsidR="00E40DBC" w:rsidRDefault="00796E8C" w:rsidP="00D621BF">
      <w:pPr>
        <w:pStyle w:val="BodyText"/>
        <w:numPr>
          <w:ilvl w:val="0"/>
          <w:numId w:val="37"/>
        </w:numPr>
      </w:pPr>
      <w:r>
        <w:t>the</w:t>
      </w:r>
      <w:r w:rsidRPr="003A040A">
        <w:t xml:space="preserve"> </w:t>
      </w:r>
      <w:r w:rsidR="003609EE">
        <w:t>“</w:t>
      </w:r>
      <w:r>
        <w:t xml:space="preserve">VTS </w:t>
      </w:r>
      <w:r w:rsidR="003609EE">
        <w:t>R</w:t>
      </w:r>
      <w:r>
        <w:t xml:space="preserve">ole in </w:t>
      </w:r>
      <w:r w:rsidR="003609EE">
        <w:t>M</w:t>
      </w:r>
      <w:r>
        <w:t xml:space="preserve">anaging </w:t>
      </w:r>
      <w:r w:rsidR="003609EE">
        <w:t>R</w:t>
      </w:r>
      <w:r>
        <w:t xml:space="preserve">estricted or </w:t>
      </w:r>
      <w:r w:rsidR="003609EE">
        <w:t>L</w:t>
      </w:r>
      <w:r>
        <w:t xml:space="preserve">imited </w:t>
      </w:r>
      <w:r w:rsidR="003609EE">
        <w:t>A</w:t>
      </w:r>
      <w:r>
        <w:t xml:space="preserve">ccess </w:t>
      </w:r>
      <w:r w:rsidR="003609EE">
        <w:t>A</w:t>
      </w:r>
      <w:r>
        <w:t>reas</w:t>
      </w:r>
      <w:r w:rsidR="003609EE">
        <w:t>”</w:t>
      </w:r>
      <w:r>
        <w:t xml:space="preserve">, </w:t>
      </w:r>
    </w:p>
    <w:p w14:paraId="2B2AD09D" w14:textId="607D19D4" w:rsidR="00E40DBC" w:rsidRDefault="003609EE" w:rsidP="00D621BF">
      <w:pPr>
        <w:pStyle w:val="BodyText"/>
        <w:numPr>
          <w:ilvl w:val="0"/>
          <w:numId w:val="37"/>
        </w:numPr>
      </w:pPr>
      <w:r>
        <w:t>“</w:t>
      </w:r>
      <w:r w:rsidR="00796E8C">
        <w:t xml:space="preserve">VTS </w:t>
      </w:r>
      <w:r>
        <w:t>I</w:t>
      </w:r>
      <w:r w:rsidR="00796E8C">
        <w:t xml:space="preserve">nteraction with </w:t>
      </w:r>
      <w:r>
        <w:t>A</w:t>
      </w:r>
      <w:r w:rsidR="00796E8C">
        <w:t xml:space="preserve">llied </w:t>
      </w:r>
      <w:r>
        <w:t>or</w:t>
      </w:r>
      <w:r w:rsidR="00796E8C">
        <w:t xml:space="preserve"> </w:t>
      </w:r>
      <w:r>
        <w:t>O</w:t>
      </w:r>
      <w:r w:rsidR="00796E8C">
        <w:t xml:space="preserve">ther </w:t>
      </w:r>
      <w:r>
        <w:t>S</w:t>
      </w:r>
      <w:r w:rsidR="00796E8C">
        <w:t>ervices</w:t>
      </w:r>
      <w:r>
        <w:t>”</w:t>
      </w:r>
      <w:r w:rsidR="00796E8C">
        <w:t xml:space="preserve">, and </w:t>
      </w:r>
    </w:p>
    <w:p w14:paraId="0A1E1A01" w14:textId="26876536" w:rsidR="00796E8C" w:rsidRDefault="00796E8C" w:rsidP="00D621BF">
      <w:pPr>
        <w:pStyle w:val="BodyText"/>
        <w:numPr>
          <w:ilvl w:val="0"/>
          <w:numId w:val="37"/>
        </w:numPr>
      </w:pPr>
      <w:r>
        <w:t xml:space="preserve">the </w:t>
      </w:r>
      <w:r w:rsidR="003609EE">
        <w:t>“T</w:t>
      </w:r>
      <w:r>
        <w:t xml:space="preserve">echnical </w:t>
      </w:r>
      <w:r w:rsidR="003609EE">
        <w:t>A</w:t>
      </w:r>
      <w:r>
        <w:t xml:space="preserve">spects of </w:t>
      </w:r>
      <w:r w:rsidR="003609EE">
        <w:t>I</w:t>
      </w:r>
      <w:r>
        <w:t xml:space="preserve">nformation </w:t>
      </w:r>
      <w:r w:rsidR="003609EE">
        <w:t>E</w:t>
      </w:r>
      <w:r>
        <w:t xml:space="preserve">xchange between VTS and </w:t>
      </w:r>
      <w:r w:rsidR="003609EE">
        <w:t>A</w:t>
      </w:r>
      <w:r>
        <w:t xml:space="preserve">llied or </w:t>
      </w:r>
      <w:r w:rsidR="003609EE">
        <w:t>O</w:t>
      </w:r>
      <w:r>
        <w:t xml:space="preserve">ther </w:t>
      </w:r>
      <w:r w:rsidR="003609EE">
        <w:t>S</w:t>
      </w:r>
      <w:r>
        <w:t>ervices</w:t>
      </w:r>
      <w:ins w:id="225" w:author="Barry Goldman" w:date="2021-03-17T14:46:00Z">
        <w:r w:rsidR="003609EE">
          <w:t>”</w:t>
        </w:r>
      </w:ins>
      <w:r>
        <w:t>.</w:t>
      </w:r>
    </w:p>
    <w:p w14:paraId="4E5EEBAD" w14:textId="3FD84EFD" w:rsidR="00C472A3" w:rsidRPr="00C472A3" w:rsidRDefault="00C472A3" w:rsidP="00C472A3">
      <w:pPr>
        <w:pStyle w:val="BodyText"/>
      </w:pPr>
    </w:p>
    <w:p w14:paraId="2A8427F0" w14:textId="77777777" w:rsidR="00C472A3" w:rsidRDefault="00C472A3" w:rsidP="00C472A3">
      <w:pPr>
        <w:pStyle w:val="Heading3"/>
      </w:pPr>
      <w:bookmarkStart w:id="226" w:name="_Toc66880030"/>
      <w:r>
        <w:t>Inland waters considerations</w:t>
      </w:r>
      <w:bookmarkEnd w:id="226"/>
    </w:p>
    <w:p w14:paraId="3C23DF06" w14:textId="25477836" w:rsidR="00E40DBC" w:rsidRDefault="00E40DBC" w:rsidP="00E40DBC">
      <w:pPr>
        <w:pStyle w:val="BodyText"/>
        <w:rPr>
          <w:ins w:id="227" w:author="Victoria IVANOVA" w:date="2021-03-18T22:14:00Z"/>
        </w:rPr>
      </w:pPr>
      <w:r>
        <w:t>Interactions with allied and other services may be very different but the guidance may still prove helpful and restricted or limited access areas may still be encountered in some inland waters.  Reference to IALA guidance may be of value in such cases.</w:t>
      </w:r>
    </w:p>
    <w:p w14:paraId="41DB6B7C" w14:textId="28BFAF0F" w:rsidR="005A2F3F" w:rsidRDefault="00B040E3" w:rsidP="00F857C6">
      <w:pPr>
        <w:pStyle w:val="BodyText"/>
      </w:pPr>
      <w:ins w:id="228" w:author="Barry Goldman" w:date="2021-03-23T13:34:00Z">
        <w:r>
          <w:rPr>
            <w:lang w:val="en-US"/>
          </w:rPr>
          <w:t>S</w:t>
        </w:r>
      </w:ins>
      <w:ins w:id="229" w:author="Victoria IVANOVA" w:date="2021-03-19T10:39:00Z">
        <w:del w:id="230" w:author="Barry Goldman" w:date="2021-03-23T13:34:00Z">
          <w:r w:rsidR="005931D9" w:rsidRPr="000315C3" w:rsidDel="00B040E3">
            <w:rPr>
              <w:lang w:val="en-US"/>
            </w:rPr>
            <w:delText>s</w:delText>
          </w:r>
        </w:del>
        <w:r w:rsidR="005931D9" w:rsidRPr="000315C3">
          <w:rPr>
            <w:lang w:val="en-US"/>
          </w:rPr>
          <w:t xml:space="preserve">tandards </w:t>
        </w:r>
      </w:ins>
      <w:ins w:id="231" w:author="Victoria IVANOVA" w:date="2021-03-18T22:47:00Z">
        <w:r w:rsidR="00F857C6" w:rsidRPr="000315C3">
          <w:t>for Vessel Tracking and Tracing, Electronic Ship Reporting in Inland Navigation</w:t>
        </w:r>
      </w:ins>
      <w:ins w:id="232" w:author="Victoria IVANOVA" w:date="2021-03-18T22:48:00Z">
        <w:r w:rsidR="00F857C6" w:rsidRPr="000315C3">
          <w:t xml:space="preserve"> and </w:t>
        </w:r>
      </w:ins>
      <w:ins w:id="233" w:author="Victoria IVANOVA" w:date="2021-03-18T22:46:00Z">
        <w:r w:rsidR="00F857C6" w:rsidRPr="000315C3">
          <w:t xml:space="preserve">Notices to Skippers </w:t>
        </w:r>
      </w:ins>
      <w:ins w:id="234" w:author="Victoria IVANOVA" w:date="2021-03-18T22:48:00Z">
        <w:r w:rsidR="00F857C6" w:rsidRPr="000315C3">
          <w:t>may be relevant.</w:t>
        </w:r>
      </w:ins>
    </w:p>
    <w:p w14:paraId="5DC89301" w14:textId="77777777" w:rsidR="00B040E3" w:rsidRDefault="00B040E3" w:rsidP="00B040E3">
      <w:pPr>
        <w:pStyle w:val="BodyText"/>
        <w:rPr>
          <w:ins w:id="235" w:author="Barry Goldman" w:date="2021-03-23T13:35:00Z"/>
        </w:rPr>
      </w:pPr>
      <w:commentRangeStart w:id="236"/>
      <w:ins w:id="237" w:author="Barry Goldman" w:date="2021-03-23T13:35:00Z">
        <w:r>
          <w:t>Additional services of inland VTS differ greatly from those of coastal waters. In contrast, additional services account for a higher proportion and have a more important position in inland VTS. Administrations should define the additional services matrix and the applied opportunity and waters.</w:t>
        </w:r>
      </w:ins>
    </w:p>
    <w:p w14:paraId="2AFCDEBB" w14:textId="72BC7FA0" w:rsidR="00C472A3" w:rsidRDefault="00B040E3" w:rsidP="00B040E3">
      <w:pPr>
        <w:pStyle w:val="BodyText"/>
      </w:pPr>
      <w:ins w:id="238" w:author="Barry Goldman" w:date="2021-03-23T13:35:00Z">
        <w:r>
          <w:t>If the additional services include Allied or Other Services, VTS authorities should develop the issues, criteria and principles to be applied.</w:t>
        </w:r>
      </w:ins>
      <w:commentRangeEnd w:id="236"/>
      <w:ins w:id="239" w:author="Barry Goldman" w:date="2021-03-23T13:36:00Z">
        <w:r>
          <w:rPr>
            <w:rStyle w:val="CommentReference"/>
          </w:rPr>
          <w:commentReference w:id="236"/>
        </w:r>
      </w:ins>
    </w:p>
    <w:p w14:paraId="640B4A76" w14:textId="4608C7CA" w:rsidR="00377386" w:rsidRDefault="003167D6" w:rsidP="0095521F">
      <w:pPr>
        <w:pStyle w:val="Heading2"/>
      </w:pPr>
      <w:bookmarkStart w:id="240" w:name="_Toc66880031"/>
      <w:r>
        <w:rPr>
          <w:caps w:val="0"/>
        </w:rPr>
        <w:t>DATA &amp; INFORMATION MANAGEMENT</w:t>
      </w:r>
      <w:bookmarkEnd w:id="240"/>
    </w:p>
    <w:p w14:paraId="05DF5CD9" w14:textId="35974870" w:rsidR="00377386" w:rsidRDefault="00377386" w:rsidP="00377386">
      <w:pPr>
        <w:pStyle w:val="Heading2separationline"/>
      </w:pPr>
    </w:p>
    <w:p w14:paraId="605D40BF" w14:textId="1C06CA98" w:rsidR="00C472A3" w:rsidRDefault="00C472A3" w:rsidP="00C472A3">
      <w:pPr>
        <w:pStyle w:val="Heading3"/>
      </w:pPr>
      <w:bookmarkStart w:id="241" w:name="_Toc66880032"/>
      <w:r>
        <w:t>IALA guidance</w:t>
      </w:r>
      <w:bookmarkEnd w:id="241"/>
    </w:p>
    <w:p w14:paraId="44A6404C" w14:textId="77777777" w:rsidR="00E40DBC" w:rsidRDefault="00796E8C" w:rsidP="00796E8C">
      <w:pPr>
        <w:pStyle w:val="BodyText"/>
      </w:pPr>
      <w:r>
        <w:t>The compilation of an accurate traffic image is essential for VTS personnel to monitor traffic, evaluate situations and make decisions accordingly. The traffic image is dependent on the integration and portrayal of data from different sensors (e.g. radar, AIS, CCTV), information from reports such as VHF voice, and is supported by an effective data and information management framework.  IALA provides</w:t>
      </w:r>
      <w:r w:rsidR="00E40DBC">
        <w:t>:</w:t>
      </w:r>
    </w:p>
    <w:p w14:paraId="6FB60482" w14:textId="6D6579CF" w:rsidR="00E40DBC" w:rsidRDefault="00796E8C" w:rsidP="00D621BF">
      <w:pPr>
        <w:pStyle w:val="BodyText"/>
        <w:numPr>
          <w:ilvl w:val="0"/>
          <w:numId w:val="38"/>
        </w:numPr>
      </w:pPr>
      <w:r>
        <w:t xml:space="preserve">a recommendation on the </w:t>
      </w:r>
      <w:ins w:id="242" w:author="Barry Goldman" w:date="2021-03-17T14:49:00Z">
        <w:r w:rsidR="003609EE">
          <w:t>“P</w:t>
        </w:r>
      </w:ins>
      <w:r>
        <w:t xml:space="preserve">ortrayal of VTS </w:t>
      </w:r>
      <w:ins w:id="243" w:author="Barry Goldman" w:date="2021-03-17T14:49:00Z">
        <w:r w:rsidR="003609EE">
          <w:t>I</w:t>
        </w:r>
      </w:ins>
      <w:r>
        <w:t xml:space="preserve">nformation and </w:t>
      </w:r>
      <w:ins w:id="244" w:author="Barry Goldman" w:date="2021-03-17T14:49:00Z">
        <w:r w:rsidR="003609EE">
          <w:t>D</w:t>
        </w:r>
      </w:ins>
      <w:r>
        <w:t>ata</w:t>
      </w:r>
      <w:ins w:id="245" w:author="Barry Goldman" w:date="2021-03-17T14:49:00Z">
        <w:r w:rsidR="003609EE">
          <w:t>”</w:t>
        </w:r>
      </w:ins>
      <w:r w:rsidR="00E40DBC">
        <w:t>;</w:t>
      </w:r>
    </w:p>
    <w:p w14:paraId="3B679014" w14:textId="65A88998" w:rsidR="00E40DBC" w:rsidRDefault="00796E8C" w:rsidP="00D621BF">
      <w:pPr>
        <w:pStyle w:val="BodyText"/>
        <w:numPr>
          <w:ilvl w:val="0"/>
          <w:numId w:val="38"/>
        </w:numPr>
      </w:pPr>
      <w:r>
        <w:t xml:space="preserve">guidance on the </w:t>
      </w:r>
      <w:ins w:id="246" w:author="Barry Goldman" w:date="2021-03-17T14:50:00Z">
        <w:r w:rsidR="00D773A8">
          <w:t>“U</w:t>
        </w:r>
      </w:ins>
      <w:r>
        <w:t xml:space="preserve">se and </w:t>
      </w:r>
      <w:ins w:id="247" w:author="Barry Goldman" w:date="2021-03-17T14:50:00Z">
        <w:r w:rsidR="00D773A8">
          <w:t>P</w:t>
        </w:r>
      </w:ins>
      <w:r>
        <w:t xml:space="preserve">resentation of </w:t>
      </w:r>
      <w:ins w:id="248" w:author="Barry Goldman" w:date="2021-03-17T14:50:00Z">
        <w:r w:rsidR="00D773A8">
          <w:t>S</w:t>
        </w:r>
      </w:ins>
      <w:r>
        <w:t>ymbology at a VTS Centre</w:t>
      </w:r>
      <w:ins w:id="249" w:author="Barry Goldman" w:date="2021-03-17T14:50:00Z">
        <w:r w:rsidR="00D773A8">
          <w:t>”</w:t>
        </w:r>
      </w:ins>
      <w:r w:rsidR="00E40DBC">
        <w:t>; and</w:t>
      </w:r>
    </w:p>
    <w:p w14:paraId="4921D53D" w14:textId="39A5EF3A" w:rsidR="00796E8C" w:rsidRDefault="00D773A8" w:rsidP="00D621BF">
      <w:pPr>
        <w:pStyle w:val="BodyText"/>
        <w:numPr>
          <w:ilvl w:val="0"/>
          <w:numId w:val="38"/>
        </w:numPr>
      </w:pPr>
      <w:ins w:id="250" w:author="Barry Goldman" w:date="2021-03-17T14:51:00Z">
        <w:r>
          <w:t xml:space="preserve">a </w:t>
        </w:r>
      </w:ins>
      <w:r w:rsidR="00796E8C">
        <w:t>guid</w:t>
      </w:r>
      <w:ins w:id="251" w:author="Barry Goldman" w:date="2021-03-17T14:51:00Z">
        <w:r>
          <w:t xml:space="preserve">eline </w:t>
        </w:r>
      </w:ins>
      <w:r w:rsidR="00796E8C">
        <w:t xml:space="preserve">on the </w:t>
      </w:r>
      <w:ins w:id="252" w:author="Barry Goldman" w:date="2021-03-17T14:51:00Z">
        <w:r>
          <w:t>S</w:t>
        </w:r>
      </w:ins>
      <w:r w:rsidR="00796E8C">
        <w:t>hore</w:t>
      </w:r>
      <w:ins w:id="253" w:author="Barry Goldman" w:date="2021-03-17T14:51:00Z">
        <w:r>
          <w:t>-S</w:t>
        </w:r>
      </w:ins>
      <w:r w:rsidR="00796E8C">
        <w:t xml:space="preserve">ide </w:t>
      </w:r>
      <w:ins w:id="254" w:author="Barry Goldman" w:date="2021-03-17T14:51:00Z">
        <w:r>
          <w:t>P</w:t>
        </w:r>
      </w:ins>
      <w:r w:rsidR="00796E8C">
        <w:t xml:space="preserve">ortrayal </w:t>
      </w:r>
      <w:ins w:id="255" w:author="Barry Goldman" w:date="2021-03-17T14:51:00Z">
        <w:r>
          <w:t>E</w:t>
        </w:r>
      </w:ins>
      <w:r w:rsidR="00796E8C">
        <w:t xml:space="preserve">nsuring </w:t>
      </w:r>
      <w:ins w:id="256" w:author="Barry Goldman" w:date="2021-03-17T14:51:00Z">
        <w:r>
          <w:t>H</w:t>
        </w:r>
      </w:ins>
      <w:r w:rsidR="00796E8C">
        <w:t xml:space="preserve">armonisation with </w:t>
      </w:r>
      <w:ins w:id="257" w:author="Barry Goldman" w:date="2021-03-17T14:51:00Z">
        <w:r>
          <w:t>E</w:t>
        </w:r>
      </w:ins>
      <w:r w:rsidR="00796E8C">
        <w:t xml:space="preserve">-Navigation </w:t>
      </w:r>
      <w:ins w:id="258" w:author="Barry Goldman" w:date="2021-03-17T14:52:00Z">
        <w:r>
          <w:t>R</w:t>
        </w:r>
      </w:ins>
      <w:r w:rsidR="00796E8C">
        <w:t xml:space="preserve">elated </w:t>
      </w:r>
      <w:ins w:id="259" w:author="Barry Goldman" w:date="2021-03-17T14:52:00Z">
        <w:r>
          <w:t>I</w:t>
        </w:r>
      </w:ins>
      <w:r w:rsidR="00796E8C">
        <w:t>nformation</w:t>
      </w:r>
      <w:ins w:id="260" w:author="Barry Goldman" w:date="2021-03-17T14:52:00Z">
        <w:r>
          <w:t>”</w:t>
        </w:r>
      </w:ins>
      <w:r w:rsidR="00796E8C">
        <w:t>.</w:t>
      </w:r>
    </w:p>
    <w:p w14:paraId="7489D3E6" w14:textId="31FE685E" w:rsidR="00C472A3" w:rsidRPr="00C472A3" w:rsidRDefault="00C472A3" w:rsidP="00C472A3">
      <w:pPr>
        <w:pStyle w:val="BodyText"/>
      </w:pPr>
    </w:p>
    <w:p w14:paraId="669309B3" w14:textId="77777777" w:rsidR="00C472A3" w:rsidRDefault="00C472A3" w:rsidP="00C472A3">
      <w:pPr>
        <w:pStyle w:val="Heading3"/>
      </w:pPr>
      <w:bookmarkStart w:id="261" w:name="_Toc66880033"/>
      <w:r>
        <w:t>Inland waters considerations</w:t>
      </w:r>
      <w:bookmarkEnd w:id="261"/>
    </w:p>
    <w:p w14:paraId="1D16B520" w14:textId="77777777" w:rsidR="007A078E" w:rsidRDefault="00E40DBC" w:rsidP="00E40DBC">
      <w:pPr>
        <w:pStyle w:val="BodyText"/>
        <w:rPr>
          <w:ins w:id="262" w:author="Barry Goldman" w:date="2021-03-27T15:39:00Z"/>
        </w:rPr>
      </w:pPr>
      <w:r>
        <w:t xml:space="preserve">Whilst a VTS in inland waters may </w:t>
      </w:r>
      <w:del w:id="263" w:author="Victoria IVANOVA" w:date="2021-03-19T15:03:00Z">
        <w:r w:rsidDel="00727CB7">
          <w:delText>be of more modest proportions</w:delText>
        </w:r>
      </w:del>
      <w:ins w:id="264" w:author="Victoria IVANOVA" w:date="2021-03-19T15:03:00Z">
        <w:r w:rsidR="00727CB7">
          <w:t>hav</w:t>
        </w:r>
      </w:ins>
      <w:ins w:id="265" w:author="Victoria IVANOVA" w:date="2021-03-19T15:04:00Z">
        <w:r w:rsidR="00727CB7">
          <w:t>e a restricted set of functions</w:t>
        </w:r>
      </w:ins>
      <w:r>
        <w:t xml:space="preserve">, many of the principles set out in the guidance on the portrayal of information to VTS personnel will </w:t>
      </w:r>
      <w:del w:id="266" w:author="Victoria IVANOVA" w:date="2021-03-19T15:05:00Z">
        <w:r w:rsidDel="00727CB7">
          <w:delText xml:space="preserve">still </w:delText>
        </w:r>
      </w:del>
      <w:r>
        <w:t xml:space="preserve">be relevant in establishing a suitable environment for VTS operations. </w:t>
      </w:r>
    </w:p>
    <w:p w14:paraId="76D8582B" w14:textId="46F1F0FD" w:rsidR="00E40DBC" w:rsidRDefault="007A078E" w:rsidP="00E40DBC">
      <w:pPr>
        <w:pStyle w:val="BodyText"/>
        <w:rPr>
          <w:ins w:id="267" w:author="Barry Goldman" w:date="2021-03-27T15:43:00Z"/>
        </w:rPr>
      </w:pPr>
      <w:commentRangeStart w:id="268"/>
      <w:ins w:id="269" w:author="Barry Goldman" w:date="2021-03-27T15:39:00Z">
        <w:r w:rsidRPr="007A078E">
          <w:lastRenderedPageBreak/>
          <w:t xml:space="preserve">The </w:t>
        </w:r>
      </w:ins>
      <w:ins w:id="270" w:author="Barry Goldman" w:date="2021-03-27T15:40:00Z">
        <w:r>
          <w:t xml:space="preserve">use of symbology to identify vessels of particular interest such as </w:t>
        </w:r>
      </w:ins>
      <w:ins w:id="271" w:author="Barry Goldman" w:date="2021-03-27T15:41:00Z">
        <w:r w:rsidRPr="007A078E">
          <w:t>passenger vessels, vessels carrying dangerous goods</w:t>
        </w:r>
        <w:r>
          <w:t xml:space="preserve"> and </w:t>
        </w:r>
        <w:r w:rsidRPr="007A078E">
          <w:t xml:space="preserve">vessels restricted in </w:t>
        </w:r>
        <w:r>
          <w:t>their</w:t>
        </w:r>
        <w:r w:rsidRPr="007A078E">
          <w:t xml:space="preserve"> ability to manoeuvre </w:t>
        </w:r>
        <w:r>
          <w:t xml:space="preserve">can be of particular </w:t>
        </w:r>
      </w:ins>
      <w:ins w:id="272" w:author="Barry Goldman" w:date="2021-03-27T15:43:00Z">
        <w:r>
          <w:t xml:space="preserve">use in </w:t>
        </w:r>
      </w:ins>
      <w:ins w:id="273" w:author="Barry Goldman" w:date="2021-03-27T15:41:00Z">
        <w:r>
          <w:t>improv</w:t>
        </w:r>
      </w:ins>
      <w:ins w:id="274" w:author="Barry Goldman" w:date="2021-03-27T15:43:00Z">
        <w:r>
          <w:t>ing</w:t>
        </w:r>
      </w:ins>
      <w:ins w:id="275" w:author="Barry Goldman" w:date="2021-03-27T15:41:00Z">
        <w:r>
          <w:t xml:space="preserve"> situational awaren</w:t>
        </w:r>
      </w:ins>
      <w:ins w:id="276" w:author="Barry Goldman" w:date="2021-03-27T15:42:00Z">
        <w:r>
          <w:t>ess in an inland VTS</w:t>
        </w:r>
        <w:commentRangeEnd w:id="268"/>
        <w:r>
          <w:rPr>
            <w:rStyle w:val="CommentReference"/>
          </w:rPr>
          <w:commentReference w:id="268"/>
        </w:r>
      </w:ins>
      <w:ins w:id="277" w:author="Barry Goldman" w:date="2021-03-27T15:39:00Z">
        <w:r w:rsidRPr="007A078E">
          <w:t>.</w:t>
        </w:r>
      </w:ins>
    </w:p>
    <w:p w14:paraId="4AB7001D" w14:textId="77777777" w:rsidR="007A078E" w:rsidRDefault="007A078E" w:rsidP="00E40DBC">
      <w:pPr>
        <w:pStyle w:val="BodyText"/>
      </w:pPr>
    </w:p>
    <w:p w14:paraId="31E80EA4" w14:textId="336F4830" w:rsidR="00C472A3" w:rsidRPr="00B040E3" w:rsidRDefault="00B040E3" w:rsidP="00C472A3">
      <w:pPr>
        <w:pStyle w:val="BodyText"/>
        <w:rPr>
          <w:i/>
          <w:iCs/>
        </w:rPr>
      </w:pPr>
      <w:commentRangeStart w:id="278"/>
      <w:ins w:id="279" w:author="Barry Goldman" w:date="2021-03-23T13:37:00Z">
        <w:r w:rsidRPr="00B040E3">
          <w:rPr>
            <w:i/>
            <w:iCs/>
          </w:rPr>
          <w:t>[China MSA]</w:t>
        </w:r>
      </w:ins>
      <w:commentRangeEnd w:id="278"/>
      <w:ins w:id="280" w:author="Barry Goldman" w:date="2021-03-23T13:38:00Z">
        <w:r>
          <w:rPr>
            <w:rStyle w:val="CommentReference"/>
          </w:rPr>
          <w:commentReference w:id="278"/>
        </w:r>
      </w:ins>
    </w:p>
    <w:p w14:paraId="409F9FB2" w14:textId="77777777" w:rsidR="00C472A3" w:rsidRDefault="00C472A3" w:rsidP="00F87A2C">
      <w:pPr>
        <w:pStyle w:val="BodyText"/>
      </w:pPr>
    </w:p>
    <w:p w14:paraId="1D95B1C3" w14:textId="22C8CDE5" w:rsidR="004241AE" w:rsidRDefault="003167D6" w:rsidP="004241AE">
      <w:pPr>
        <w:pStyle w:val="Heading2"/>
      </w:pPr>
      <w:bookmarkStart w:id="281" w:name="_Toc66880034"/>
      <w:r>
        <w:rPr>
          <w:caps w:val="0"/>
        </w:rPr>
        <w:t>TECHNOLOGIES</w:t>
      </w:r>
      <w:bookmarkEnd w:id="281"/>
    </w:p>
    <w:p w14:paraId="12D1508C" w14:textId="77777777" w:rsidR="004241AE" w:rsidRDefault="004241AE" w:rsidP="004241AE">
      <w:pPr>
        <w:pStyle w:val="Heading2separationline"/>
      </w:pPr>
    </w:p>
    <w:p w14:paraId="25CACEF0" w14:textId="744B931B" w:rsidR="00C472A3" w:rsidRDefault="00C472A3" w:rsidP="00C472A3">
      <w:pPr>
        <w:pStyle w:val="Heading3"/>
      </w:pPr>
      <w:bookmarkStart w:id="282" w:name="_Toc66880035"/>
      <w:r>
        <w:t>IALA guidance</w:t>
      </w:r>
      <w:bookmarkEnd w:id="282"/>
    </w:p>
    <w:p w14:paraId="7B27D21A" w14:textId="6E39D844" w:rsidR="00796E8C" w:rsidRDefault="00796E8C" w:rsidP="00796E8C">
      <w:pPr>
        <w:pStyle w:val="BodyText"/>
        <w:spacing w:line="240" w:lineRule="auto"/>
      </w:pPr>
      <w:r>
        <w:t>A significant proportion of the investment associated with the implementation and on-going operation of a VTS is the equipment and systems. Once the need for a VTS has been established, it will be necessary to set out the requirements for procurement.</w:t>
      </w:r>
    </w:p>
    <w:p w14:paraId="11C90EAD" w14:textId="77777777" w:rsidR="00E40DBC" w:rsidRDefault="00796E8C" w:rsidP="00796E8C">
      <w:pPr>
        <w:pStyle w:val="BodyText"/>
        <w:spacing w:line="240" w:lineRule="auto"/>
      </w:pPr>
      <w:r>
        <w:t>IALA documents relating to setting the technical requirements include</w:t>
      </w:r>
      <w:r w:rsidR="00E40DBC">
        <w:t>:</w:t>
      </w:r>
    </w:p>
    <w:p w14:paraId="3FED8129" w14:textId="6BF64F7C" w:rsidR="00E40DBC" w:rsidRDefault="00796E8C" w:rsidP="00D621BF">
      <w:pPr>
        <w:pStyle w:val="BodyText"/>
        <w:numPr>
          <w:ilvl w:val="0"/>
          <w:numId w:val="39"/>
        </w:numPr>
        <w:spacing w:line="240" w:lineRule="auto"/>
      </w:pPr>
      <w:r>
        <w:t xml:space="preserve">a recommendation on the </w:t>
      </w:r>
      <w:r w:rsidR="006F7FFA">
        <w:t>“O</w:t>
      </w:r>
      <w:r>
        <w:t xml:space="preserve">perational and </w:t>
      </w:r>
      <w:r w:rsidR="006F7FFA">
        <w:t>Technical P</w:t>
      </w:r>
      <w:r>
        <w:t xml:space="preserve">erformance </w:t>
      </w:r>
      <w:r w:rsidR="006F7FFA">
        <w:t>S</w:t>
      </w:r>
      <w:r>
        <w:t>tandards of VTS systems</w:t>
      </w:r>
      <w:r w:rsidR="006F7FFA">
        <w:t>”</w:t>
      </w:r>
      <w:r w:rsidR="00E40DBC">
        <w:t>;</w:t>
      </w:r>
      <w:r>
        <w:t xml:space="preserve"> and</w:t>
      </w:r>
    </w:p>
    <w:p w14:paraId="41B41ECA" w14:textId="6A8DB453" w:rsidR="00796E8C" w:rsidRDefault="00796E8C" w:rsidP="00D621BF">
      <w:pPr>
        <w:pStyle w:val="BodyText"/>
        <w:numPr>
          <w:ilvl w:val="0"/>
          <w:numId w:val="39"/>
        </w:numPr>
        <w:spacing w:line="240" w:lineRule="auto"/>
      </w:pPr>
      <w:r>
        <w:t xml:space="preserve">a guideline on the </w:t>
      </w:r>
      <w:r w:rsidR="006F7FFA">
        <w:t>“P</w:t>
      </w:r>
      <w:r>
        <w:t xml:space="preserve">reparation of </w:t>
      </w:r>
      <w:r w:rsidR="006F7FFA">
        <w:t>O</w:t>
      </w:r>
      <w:r>
        <w:t xml:space="preserve">perational and </w:t>
      </w:r>
      <w:r w:rsidR="006F7FFA">
        <w:t>T</w:t>
      </w:r>
      <w:r>
        <w:t xml:space="preserve">echnical </w:t>
      </w:r>
      <w:r w:rsidR="006F7FFA">
        <w:t>P</w:t>
      </w:r>
      <w:r>
        <w:t xml:space="preserve">erformance </w:t>
      </w:r>
      <w:r w:rsidR="006F7FFA">
        <w:t>R</w:t>
      </w:r>
      <w:r>
        <w:t>equirements for VTS Systems</w:t>
      </w:r>
      <w:r w:rsidR="006F7FFA">
        <w:t>”</w:t>
      </w:r>
      <w:r>
        <w:t xml:space="preserve">. </w:t>
      </w:r>
    </w:p>
    <w:p w14:paraId="707195DE" w14:textId="4E96559A" w:rsidR="00C472A3" w:rsidRPr="00C472A3" w:rsidRDefault="00C472A3" w:rsidP="00C472A3">
      <w:pPr>
        <w:pStyle w:val="BodyText"/>
      </w:pPr>
    </w:p>
    <w:p w14:paraId="508F46D4" w14:textId="77777777" w:rsidR="00C472A3" w:rsidRDefault="00C472A3" w:rsidP="00C472A3">
      <w:pPr>
        <w:pStyle w:val="Heading3"/>
      </w:pPr>
      <w:bookmarkStart w:id="283" w:name="_Toc66880036"/>
      <w:r>
        <w:t>Inland waters considerations</w:t>
      </w:r>
      <w:bookmarkEnd w:id="283"/>
    </w:p>
    <w:p w14:paraId="53883AA1" w14:textId="7210F9F2" w:rsidR="00E40DBC" w:rsidRDefault="00E40DBC" w:rsidP="00E40DBC">
      <w:pPr>
        <w:pStyle w:val="BodyText"/>
        <w:rPr>
          <w:ins w:id="284" w:author="Barry Goldman" w:date="2021-03-23T12:35:00Z"/>
        </w:rPr>
      </w:pPr>
      <w:r>
        <w:t xml:space="preserve">IALA guidance on the procurement, technical specifications and performance standards for a VTS assume the need for continuous and uninterrupted surveillance of the entire area for which it is responsible with a high degree of reliability and redundancy.  The technical specifications, particularly for radar, relate to relatively open waters.  Not all of these may relate to inland waters; equally, there may be additional </w:t>
      </w:r>
      <w:r w:rsidR="006F7FFA">
        <w:t xml:space="preserve">requirements </w:t>
      </w:r>
      <w:r>
        <w:t>unique to inland waters such the management of locks and bridges that require additional consideration.  Gapless coverage may not be feasible or necessary.  The guidance does, however, provide a useful baseline on which to draw in developing the specifications for a VTS in inland waters.</w:t>
      </w:r>
    </w:p>
    <w:p w14:paraId="40D0527A" w14:textId="09B1CB66" w:rsidR="00090C4E" w:rsidRDefault="00090C4E" w:rsidP="00090C4E">
      <w:pPr>
        <w:pStyle w:val="BodyText"/>
        <w:rPr>
          <w:ins w:id="285" w:author="Barry Goldman" w:date="2021-03-23T12:35:00Z"/>
        </w:rPr>
      </w:pPr>
      <w:commentRangeStart w:id="286"/>
      <w:ins w:id="287" w:author="Barry Goldman" w:date="2021-03-23T12:35:00Z">
        <w:r>
          <w:t>Equipmen</w:t>
        </w:r>
      </w:ins>
      <w:commentRangeEnd w:id="286"/>
      <w:ins w:id="288" w:author="Barry Goldman" w:date="2021-03-23T12:36:00Z">
        <w:r>
          <w:rPr>
            <w:rStyle w:val="CommentReference"/>
          </w:rPr>
          <w:commentReference w:id="286"/>
        </w:r>
      </w:ins>
      <w:ins w:id="289" w:author="Barry Goldman" w:date="2021-03-23T12:35:00Z">
        <w:r>
          <w:t xml:space="preserve">t and facilities shall be equipped in accordance with their obligations. The technical performance of the VTS equipment is consistent with the objectives of the VTS.  </w:t>
        </w:r>
      </w:ins>
      <w:ins w:id="290" w:author="Barry Goldman" w:date="2021-03-27T15:10:00Z">
        <w:r w:rsidR="000F270D">
          <w:t>A</w:t>
        </w:r>
      </w:ins>
      <w:ins w:id="291" w:author="Barry Goldman" w:date="2021-03-23T12:35:00Z">
        <w:r>
          <w:t>uthorities</w:t>
        </w:r>
      </w:ins>
      <w:ins w:id="292" w:author="Barry Goldman" w:date="2021-03-27T15:09:00Z">
        <w:r w:rsidR="000F270D">
          <w:t xml:space="preserve"> </w:t>
        </w:r>
      </w:ins>
      <w:ins w:id="293" w:author="Barry Goldman" w:date="2021-03-27T15:10:00Z">
        <w:r w:rsidR="000F270D">
          <w:t>and providers</w:t>
        </w:r>
      </w:ins>
      <w:ins w:id="294" w:author="Barry Goldman" w:date="2021-03-23T12:35:00Z">
        <w:r>
          <w:t xml:space="preserve"> </w:t>
        </w:r>
      </w:ins>
      <w:ins w:id="295" w:author="Barry Goldman" w:date="2021-03-27T15:09:00Z">
        <w:r w:rsidR="000F270D">
          <w:t>should consider</w:t>
        </w:r>
      </w:ins>
      <w:ins w:id="296" w:author="Barry Goldman" w:date="2021-03-23T12:35:00Z">
        <w:r>
          <w:t xml:space="preserve"> the following items when implementing VTS:</w:t>
        </w:r>
      </w:ins>
    </w:p>
    <w:p w14:paraId="12F8DDA0" w14:textId="77777777" w:rsidR="00090C4E" w:rsidRDefault="00090C4E" w:rsidP="007A22D6">
      <w:pPr>
        <w:pStyle w:val="BodyText"/>
        <w:ind w:left="709" w:hanging="709"/>
        <w:rPr>
          <w:ins w:id="297" w:author="Barry Goldman" w:date="2021-03-23T12:35:00Z"/>
        </w:rPr>
      </w:pPr>
      <w:ins w:id="298" w:author="Barry Goldman" w:date="2021-03-23T12:35:00Z">
        <w:r>
          <w:t>•</w:t>
        </w:r>
        <w:r>
          <w:tab/>
          <w:t>The obligations of inland VTS varies in different countries or different waters. VTS providers should clarify their obligations.</w:t>
        </w:r>
      </w:ins>
    </w:p>
    <w:p w14:paraId="1051A15E" w14:textId="30F3FB5A" w:rsidR="00090C4E" w:rsidRDefault="00090C4E" w:rsidP="007A22D6">
      <w:pPr>
        <w:pStyle w:val="BodyText"/>
        <w:ind w:left="567" w:hanging="567"/>
        <w:rPr>
          <w:ins w:id="299" w:author="Barry Goldman" w:date="2021-03-23T13:41:00Z"/>
        </w:rPr>
      </w:pPr>
      <w:ins w:id="300" w:author="Barry Goldman" w:date="2021-03-23T12:35:00Z">
        <w:r>
          <w:t>•</w:t>
        </w:r>
        <w:r>
          <w:tab/>
          <w:t xml:space="preserve">The power of AIS, VHF and other equipment of inland </w:t>
        </w:r>
      </w:ins>
      <w:ins w:id="301" w:author="Barry Goldman" w:date="2021-03-27T15:08:00Z">
        <w:r w:rsidR="000F270D">
          <w:t xml:space="preserve">vessels </w:t>
        </w:r>
      </w:ins>
      <w:ins w:id="302" w:author="Barry Goldman" w:date="2021-03-23T12:35:00Z">
        <w:r>
          <w:t xml:space="preserve">is usually low, and the navigable environment of inland </w:t>
        </w:r>
      </w:ins>
      <w:ins w:id="303" w:author="Barry Goldman" w:date="2021-03-27T15:12:00Z">
        <w:r w:rsidR="000F270D">
          <w:t>waters</w:t>
        </w:r>
      </w:ins>
      <w:ins w:id="304" w:author="Barry Goldman" w:date="2021-03-23T12:35:00Z">
        <w:r>
          <w:t xml:space="preserve"> is complex. The</w:t>
        </w:r>
      </w:ins>
      <w:ins w:id="305" w:author="Barry Goldman" w:date="2021-03-27T15:11:00Z">
        <w:r w:rsidR="000F270D">
          <w:t>se factors should be taken into account</w:t>
        </w:r>
      </w:ins>
      <w:ins w:id="306" w:author="Barry Goldman" w:date="2021-03-23T12:35:00Z">
        <w:r>
          <w:t xml:space="preserve"> for the </w:t>
        </w:r>
        <w:commentRangeStart w:id="307"/>
        <w:r>
          <w:t xml:space="preserve">station departments </w:t>
        </w:r>
      </w:ins>
      <w:commentRangeEnd w:id="307"/>
      <w:ins w:id="308" w:author="Barry Goldman" w:date="2021-03-27T15:12:00Z">
        <w:r w:rsidR="000F270D">
          <w:rPr>
            <w:rStyle w:val="CommentReference"/>
          </w:rPr>
          <w:commentReference w:id="307"/>
        </w:r>
      </w:ins>
      <w:ins w:id="309" w:author="Barry Goldman" w:date="2021-03-23T12:35:00Z">
        <w:r>
          <w:t>and equipment performance of shore-based facilities such as VHF base station, AIS base station and radar station.</w:t>
        </w:r>
      </w:ins>
    </w:p>
    <w:p w14:paraId="1FD17123" w14:textId="7BDF127F" w:rsidR="007A22D6" w:rsidRDefault="007A22D6" w:rsidP="00090C4E">
      <w:pPr>
        <w:pStyle w:val="BodyText"/>
        <w:rPr>
          <w:ins w:id="310" w:author="Barry Goldman" w:date="2021-03-23T13:53:00Z"/>
        </w:rPr>
      </w:pPr>
      <w:commentRangeStart w:id="311"/>
      <w:ins w:id="312" w:author="Barry Goldman" w:date="2021-03-23T13:43:00Z">
        <w:r>
          <w:t>The performance of radar</w:t>
        </w:r>
      </w:ins>
      <w:ins w:id="313" w:author="Barry Goldman" w:date="2021-03-23T13:48:00Z">
        <w:r>
          <w:t>,</w:t>
        </w:r>
      </w:ins>
      <w:ins w:id="314" w:author="Barry Goldman" w:date="2021-03-23T13:46:00Z">
        <w:r>
          <w:t xml:space="preserve"> target tracking</w:t>
        </w:r>
      </w:ins>
      <w:ins w:id="315" w:author="Barry Goldman" w:date="2021-03-23T13:48:00Z">
        <w:r>
          <w:t xml:space="preserve"> and associated </w:t>
        </w:r>
      </w:ins>
      <w:ins w:id="316" w:author="Barry Goldman" w:date="2021-03-23T13:49:00Z">
        <w:r w:rsidR="00FE543B">
          <w:t xml:space="preserve">decision support </w:t>
        </w:r>
      </w:ins>
      <w:ins w:id="317" w:author="Barry Goldman" w:date="2021-03-23T13:53:00Z">
        <w:r w:rsidR="00FE543B">
          <w:t>warnings may</w:t>
        </w:r>
      </w:ins>
      <w:ins w:id="318" w:author="Barry Goldman" w:date="2021-03-23T13:43:00Z">
        <w:r>
          <w:t xml:space="preserve"> be seriously diminished </w:t>
        </w:r>
      </w:ins>
      <w:ins w:id="319" w:author="Barry Goldman" w:date="2021-03-23T13:49:00Z">
        <w:r w:rsidR="00FE543B">
          <w:t xml:space="preserve">in the inland environment.  </w:t>
        </w:r>
      </w:ins>
      <w:ins w:id="320" w:author="Barry Goldman" w:date="2021-03-23T13:50:00Z">
        <w:r w:rsidR="00FE543B">
          <w:t>Greater emphasis may be needed on t</w:t>
        </w:r>
      </w:ins>
      <w:ins w:id="321" w:author="Barry Goldman" w:date="2021-03-23T13:42:00Z">
        <w:r w:rsidRPr="007A22D6">
          <w:t>he use of other monitoring equipment such as CCTV and V</w:t>
        </w:r>
      </w:ins>
      <w:ins w:id="322" w:author="Barry Goldman" w:date="2021-03-23T13:50:00Z">
        <w:r w:rsidR="00FE543B">
          <w:t xml:space="preserve">irtual </w:t>
        </w:r>
      </w:ins>
      <w:ins w:id="323" w:author="Barry Goldman" w:date="2021-03-23T13:42:00Z">
        <w:r w:rsidRPr="007A22D6">
          <w:t>R</w:t>
        </w:r>
      </w:ins>
      <w:ins w:id="324" w:author="Barry Goldman" w:date="2021-03-23T13:50:00Z">
        <w:r w:rsidR="00FE543B">
          <w:t xml:space="preserve">eality </w:t>
        </w:r>
      </w:ins>
      <w:ins w:id="325" w:author="Barry Goldman" w:date="2021-03-23T13:42:00Z">
        <w:r w:rsidRPr="007A22D6">
          <w:t>video</w:t>
        </w:r>
      </w:ins>
      <w:commentRangeEnd w:id="311"/>
      <w:ins w:id="326" w:author="Barry Goldman" w:date="2021-03-23T13:50:00Z">
        <w:r w:rsidR="00FE543B">
          <w:rPr>
            <w:rStyle w:val="CommentReference"/>
          </w:rPr>
          <w:commentReference w:id="311"/>
        </w:r>
        <w:r w:rsidR="00FE543B">
          <w:t>.</w:t>
        </w:r>
      </w:ins>
    </w:p>
    <w:p w14:paraId="05DEFBDF" w14:textId="3608A362" w:rsidR="00FE543B" w:rsidRDefault="00FE543B" w:rsidP="00090C4E">
      <w:pPr>
        <w:pStyle w:val="BodyText"/>
        <w:rPr>
          <w:ins w:id="327" w:author="Barry Goldman" w:date="2021-03-23T13:53:00Z"/>
        </w:rPr>
      </w:pPr>
      <w:ins w:id="328" w:author="Barry Goldman" w:date="2021-03-23T13:53:00Z">
        <w:r>
          <w:t>--------------------------</w:t>
        </w:r>
      </w:ins>
    </w:p>
    <w:p w14:paraId="09EF8C63" w14:textId="77777777" w:rsidR="00FE543B" w:rsidRDefault="00FE543B" w:rsidP="00FE543B">
      <w:pPr>
        <w:pStyle w:val="BodyText"/>
        <w:rPr>
          <w:ins w:id="329" w:author="Barry Goldman" w:date="2021-03-23T13:54:00Z"/>
        </w:rPr>
      </w:pPr>
      <w:ins w:id="330" w:author="Barry Goldman" w:date="2021-03-23T13:54:00Z">
        <w:r>
          <w:t>[Proposed addition by China MSA]</w:t>
        </w:r>
      </w:ins>
    </w:p>
    <w:p w14:paraId="1894D9AA" w14:textId="09E32131" w:rsidR="00FE543B" w:rsidRPr="001502E9" w:rsidRDefault="00FE543B" w:rsidP="00FE543B">
      <w:pPr>
        <w:pStyle w:val="BodyText"/>
        <w:rPr>
          <w:ins w:id="331" w:author="Barry Goldman" w:date="2021-03-23T13:54:00Z"/>
          <w:i/>
          <w:iCs/>
        </w:rPr>
      </w:pPr>
      <w:ins w:id="332" w:author="Barry Goldman" w:date="2021-03-23T13:54:00Z">
        <w:r w:rsidRPr="006D377D">
          <w:rPr>
            <w:dstrike/>
            <w:rPrChange w:id="333" w:author="Barry Goldman" w:date="2021-03-27T15:21:00Z">
              <w:rPr/>
            </w:rPrChange>
          </w:rPr>
          <w:t>The inland waters have narrow navigation channels and are close to shore. The CCTV system can be used if possible. The use of the CCTV system can make the monitoring more intuitive.</w:t>
        </w:r>
        <w:r>
          <w:t xml:space="preserve"> </w:t>
        </w:r>
      </w:ins>
      <w:bookmarkStart w:id="334" w:name="_Hlk67400573"/>
      <w:ins w:id="335" w:author="Barry Goldman" w:date="2021-03-23T13:55:00Z">
        <w:r>
          <w:rPr>
            <w:i/>
            <w:iCs/>
          </w:rPr>
          <w:t>[</w:t>
        </w:r>
        <w:r w:rsidRPr="001502E9">
          <w:rPr>
            <w:i/>
            <w:iCs/>
            <w:highlight w:val="yellow"/>
          </w:rPr>
          <w:t>Comment – covered by similar text above proposed for section 4.7.2</w:t>
        </w:r>
      </w:ins>
      <w:ins w:id="336" w:author="Barry Goldman" w:date="2021-03-27T15:21:00Z">
        <w:r w:rsidR="006D377D">
          <w:rPr>
            <w:i/>
            <w:iCs/>
            <w:highlight w:val="yellow"/>
          </w:rPr>
          <w:t xml:space="preserve"> and added immediately above – proposed to delete</w:t>
        </w:r>
      </w:ins>
      <w:ins w:id="337" w:author="Barry Goldman" w:date="2021-03-23T13:55:00Z">
        <w:r w:rsidRPr="001502E9">
          <w:rPr>
            <w:i/>
            <w:iCs/>
            <w:highlight w:val="yellow"/>
          </w:rPr>
          <w:t>]</w:t>
        </w:r>
      </w:ins>
    </w:p>
    <w:p w14:paraId="4C2C73B9" w14:textId="7A4DCD18" w:rsidR="001502E9" w:rsidRPr="001502E9" w:rsidRDefault="00FE543B" w:rsidP="001502E9">
      <w:pPr>
        <w:pStyle w:val="BodyText"/>
        <w:rPr>
          <w:ins w:id="338" w:author="Barry Goldman" w:date="2021-03-23T14:02:00Z"/>
          <w:i/>
          <w:iCs/>
        </w:rPr>
      </w:pPr>
      <w:bookmarkStart w:id="339" w:name="_Hlk67751981"/>
      <w:bookmarkEnd w:id="334"/>
      <w:ins w:id="340" w:author="Barry Goldman" w:date="2021-03-23T13:54:00Z">
        <w:r w:rsidRPr="007A078E">
          <w:rPr>
            <w:dstrike/>
            <w:rPrChange w:id="341" w:author="Barry Goldman" w:date="2021-03-27T15:43:00Z">
              <w:rPr/>
            </w:rPrChange>
          </w:rPr>
          <w:lastRenderedPageBreak/>
          <w:t xml:space="preserve">The special marking of vessels by VTS in inland waters is conducive to the monitoring of special vessels (passenger vessels, </w:t>
        </w:r>
      </w:ins>
      <w:ins w:id="342" w:author="Barry Goldman" w:date="2021-03-27T15:22:00Z">
        <w:r w:rsidR="006D377D" w:rsidRPr="007A078E">
          <w:rPr>
            <w:dstrike/>
            <w:rPrChange w:id="343" w:author="Barry Goldman" w:date="2021-03-27T15:43:00Z">
              <w:rPr/>
            </w:rPrChange>
          </w:rPr>
          <w:t xml:space="preserve">vessels carrying </w:t>
        </w:r>
      </w:ins>
      <w:ins w:id="344" w:author="Barry Goldman" w:date="2021-03-23T13:54:00Z">
        <w:r w:rsidRPr="007A078E">
          <w:rPr>
            <w:dstrike/>
            <w:rPrChange w:id="345" w:author="Barry Goldman" w:date="2021-03-27T15:43:00Z">
              <w:rPr/>
            </w:rPrChange>
          </w:rPr>
          <w:t xml:space="preserve">dangerous </w:t>
        </w:r>
      </w:ins>
      <w:ins w:id="346" w:author="Barry Goldman" w:date="2021-03-27T15:22:00Z">
        <w:r w:rsidR="006D377D" w:rsidRPr="007A078E">
          <w:rPr>
            <w:dstrike/>
            <w:rPrChange w:id="347" w:author="Barry Goldman" w:date="2021-03-27T15:43:00Z">
              <w:rPr/>
            </w:rPrChange>
          </w:rPr>
          <w:t>goods</w:t>
        </w:r>
      </w:ins>
      <w:ins w:id="348" w:author="Barry Goldman" w:date="2021-03-23T13:54:00Z">
        <w:r w:rsidRPr="007A078E">
          <w:rPr>
            <w:dstrike/>
            <w:rPrChange w:id="349" w:author="Barry Goldman" w:date="2021-03-27T15:43:00Z">
              <w:rPr/>
            </w:rPrChange>
          </w:rPr>
          <w:t>, vessel</w:t>
        </w:r>
      </w:ins>
      <w:ins w:id="350" w:author="Barry Goldman" w:date="2021-03-27T15:22:00Z">
        <w:r w:rsidR="006D377D" w:rsidRPr="007A078E">
          <w:rPr>
            <w:dstrike/>
            <w:rPrChange w:id="351" w:author="Barry Goldman" w:date="2021-03-27T15:43:00Z">
              <w:rPr/>
            </w:rPrChange>
          </w:rPr>
          <w:t>s</w:t>
        </w:r>
      </w:ins>
      <w:ins w:id="352" w:author="Barry Goldman" w:date="2021-03-23T13:54:00Z">
        <w:r w:rsidRPr="007A078E">
          <w:rPr>
            <w:dstrike/>
            <w:rPrChange w:id="353" w:author="Barry Goldman" w:date="2021-03-27T15:43:00Z">
              <w:rPr/>
            </w:rPrChange>
          </w:rPr>
          <w:t xml:space="preserve"> restricted in </w:t>
        </w:r>
      </w:ins>
      <w:ins w:id="354" w:author="Barry Goldman" w:date="2021-03-27T15:23:00Z">
        <w:r w:rsidR="006D377D" w:rsidRPr="007A078E">
          <w:rPr>
            <w:dstrike/>
            <w:rPrChange w:id="355" w:author="Barry Goldman" w:date="2021-03-27T15:43:00Z">
              <w:rPr/>
            </w:rPrChange>
          </w:rPr>
          <w:t>its</w:t>
        </w:r>
      </w:ins>
      <w:ins w:id="356" w:author="Barry Goldman" w:date="2021-03-23T13:54:00Z">
        <w:r w:rsidRPr="007A078E">
          <w:rPr>
            <w:dstrike/>
            <w:rPrChange w:id="357" w:author="Barry Goldman" w:date="2021-03-27T15:43:00Z">
              <w:rPr/>
            </w:rPrChange>
          </w:rPr>
          <w:t xml:space="preserve"> ability to </w:t>
        </w:r>
      </w:ins>
      <w:ins w:id="358" w:author="Barry Goldman" w:date="2021-03-23T13:59:00Z">
        <w:r w:rsidR="001502E9" w:rsidRPr="007A078E">
          <w:rPr>
            <w:dstrike/>
            <w:rPrChange w:id="359" w:author="Barry Goldman" w:date="2021-03-27T15:43:00Z">
              <w:rPr/>
            </w:rPrChange>
          </w:rPr>
          <w:t>manoeuvre</w:t>
        </w:r>
      </w:ins>
      <w:ins w:id="360" w:author="Barry Goldman" w:date="2021-03-23T13:54:00Z">
        <w:r w:rsidRPr="007A078E">
          <w:rPr>
            <w:dstrike/>
            <w:rPrChange w:id="361" w:author="Barry Goldman" w:date="2021-03-27T15:43:00Z">
              <w:rPr/>
            </w:rPrChange>
          </w:rPr>
          <w:t>).</w:t>
        </w:r>
      </w:ins>
      <w:bookmarkEnd w:id="339"/>
      <w:ins w:id="362" w:author="Barry Goldman" w:date="2021-03-23T14:02:00Z">
        <w:r w:rsidR="001502E9">
          <w:t xml:space="preserve"> </w:t>
        </w:r>
        <w:r w:rsidR="001502E9">
          <w:rPr>
            <w:i/>
            <w:iCs/>
          </w:rPr>
          <w:t>[</w:t>
        </w:r>
        <w:r w:rsidR="001502E9" w:rsidRPr="001502E9">
          <w:rPr>
            <w:i/>
            <w:iCs/>
            <w:highlight w:val="yellow"/>
          </w:rPr>
          <w:t xml:space="preserve">Comment – </w:t>
        </w:r>
      </w:ins>
      <w:ins w:id="363" w:author="Barry Goldman" w:date="2021-03-27T15:38:00Z">
        <w:r w:rsidR="007A078E">
          <w:rPr>
            <w:i/>
            <w:iCs/>
            <w:highlight w:val="yellow"/>
          </w:rPr>
          <w:t xml:space="preserve">Explained as relating to the use of symbology.  Amended and transferred to appropriate section </w:t>
        </w:r>
      </w:ins>
      <w:ins w:id="364" w:author="Barry Goldman" w:date="2021-03-23T14:03:00Z">
        <w:r w:rsidR="001502E9" w:rsidRPr="006D377D">
          <w:rPr>
            <w:i/>
            <w:iCs/>
            <w:highlight w:val="yellow"/>
            <w:rPrChange w:id="365" w:author="Barry Goldman" w:date="2021-03-27T15:23:00Z">
              <w:rPr>
                <w:i/>
                <w:iCs/>
              </w:rPr>
            </w:rPrChange>
          </w:rPr>
          <w:t>4.</w:t>
        </w:r>
      </w:ins>
      <w:ins w:id="366" w:author="Barry Goldman" w:date="2021-03-27T15:39:00Z">
        <w:r w:rsidR="007A078E">
          <w:rPr>
            <w:i/>
            <w:iCs/>
            <w:highlight w:val="yellow"/>
          </w:rPr>
          <w:t>7</w:t>
        </w:r>
      </w:ins>
      <w:ins w:id="367" w:author="Barry Goldman" w:date="2021-03-23T14:03:00Z">
        <w:r w:rsidR="001502E9" w:rsidRPr="006D377D">
          <w:rPr>
            <w:i/>
            <w:iCs/>
            <w:highlight w:val="yellow"/>
            <w:rPrChange w:id="368" w:author="Barry Goldman" w:date="2021-03-27T15:23:00Z">
              <w:rPr>
                <w:i/>
                <w:iCs/>
              </w:rPr>
            </w:rPrChange>
          </w:rPr>
          <w:t>.2?</w:t>
        </w:r>
      </w:ins>
      <w:ins w:id="369" w:author="Barry Goldman" w:date="2021-03-23T14:02:00Z">
        <w:r w:rsidR="001502E9" w:rsidRPr="006D377D">
          <w:rPr>
            <w:i/>
            <w:iCs/>
            <w:highlight w:val="yellow"/>
          </w:rPr>
          <w:t>]</w:t>
        </w:r>
      </w:ins>
    </w:p>
    <w:p w14:paraId="7721EFB3" w14:textId="48842153" w:rsidR="001502E9" w:rsidRDefault="00FE543B" w:rsidP="001502E9">
      <w:pPr>
        <w:pStyle w:val="BodyText"/>
        <w:rPr>
          <w:ins w:id="370" w:author="Barry Goldman" w:date="2021-03-23T14:04:00Z"/>
          <w:i/>
          <w:iCs/>
        </w:rPr>
      </w:pPr>
      <w:bookmarkStart w:id="371" w:name="_Hlk67751627"/>
      <w:ins w:id="372" w:author="Barry Goldman" w:date="2021-03-23T13:54:00Z">
        <w:r w:rsidRPr="007A078E">
          <w:rPr>
            <w:dstrike/>
            <w:rPrChange w:id="373" w:author="Barry Goldman" w:date="2021-03-27T15:34:00Z">
              <w:rPr/>
            </w:rPrChange>
          </w:rPr>
          <w:t xml:space="preserve">VTS may collect data from </w:t>
        </w:r>
      </w:ins>
      <w:ins w:id="374" w:author="Barry Goldman" w:date="2021-03-27T15:32:00Z">
        <w:r w:rsidR="0095768E" w:rsidRPr="007A078E">
          <w:rPr>
            <w:dstrike/>
            <w:rPrChange w:id="375" w:author="Barry Goldman" w:date="2021-03-27T15:34:00Z">
              <w:rPr/>
            </w:rPrChange>
          </w:rPr>
          <w:t>vessels passing</w:t>
        </w:r>
      </w:ins>
      <w:ins w:id="376" w:author="Barry Goldman" w:date="2021-03-23T13:54:00Z">
        <w:r w:rsidRPr="007A078E">
          <w:rPr>
            <w:dstrike/>
            <w:rPrChange w:id="377" w:author="Barry Goldman" w:date="2021-03-27T15:34:00Z">
              <w:rPr/>
            </w:rPrChange>
          </w:rPr>
          <w:t xml:space="preserve"> through or navigating on fixed routes to establish a database</w:t>
        </w:r>
        <w:r w:rsidRPr="007A078E">
          <w:rPr>
            <w:rFonts w:ascii="MS Gothic" w:eastAsia="MS Gothic" w:hAnsi="MS Gothic" w:cs="MS Gothic" w:hint="eastAsia"/>
            <w:dstrike/>
            <w:rPrChange w:id="378" w:author="Barry Goldman" w:date="2021-03-27T15:34:00Z">
              <w:rPr>
                <w:rFonts w:ascii="MS Gothic" w:eastAsia="MS Gothic" w:hAnsi="MS Gothic" w:cs="MS Gothic" w:hint="eastAsia"/>
              </w:rPr>
            </w:rPrChange>
          </w:rPr>
          <w:t>，</w:t>
        </w:r>
        <w:r w:rsidRPr="007A078E">
          <w:rPr>
            <w:dstrike/>
            <w:rPrChange w:id="379" w:author="Barry Goldman" w:date="2021-03-27T15:34:00Z">
              <w:rPr/>
            </w:rPrChange>
          </w:rPr>
          <w:t>which will facilitate traffic management.</w:t>
        </w:r>
      </w:ins>
      <w:ins w:id="380" w:author="Barry Goldman" w:date="2021-03-23T14:02:00Z">
        <w:r w:rsidR="001502E9">
          <w:t xml:space="preserve">  </w:t>
        </w:r>
        <w:bookmarkEnd w:id="371"/>
        <w:r w:rsidR="001502E9">
          <w:rPr>
            <w:i/>
            <w:iCs/>
          </w:rPr>
          <w:t>[</w:t>
        </w:r>
        <w:r w:rsidR="001502E9" w:rsidRPr="001502E9">
          <w:rPr>
            <w:i/>
            <w:iCs/>
            <w:highlight w:val="yellow"/>
          </w:rPr>
          <w:t xml:space="preserve">Comment – </w:t>
        </w:r>
      </w:ins>
      <w:ins w:id="381" w:author="Barry Goldman" w:date="2021-03-23T14:03:00Z">
        <w:r w:rsidR="001502E9">
          <w:rPr>
            <w:i/>
            <w:iCs/>
            <w:highlight w:val="yellow"/>
          </w:rPr>
          <w:t>perhaps more appropriate to secti</w:t>
        </w:r>
      </w:ins>
      <w:ins w:id="382" w:author="Barry Goldman" w:date="2021-03-23T14:04:00Z">
        <w:r w:rsidR="001502E9">
          <w:rPr>
            <w:i/>
            <w:iCs/>
            <w:highlight w:val="yellow"/>
          </w:rPr>
          <w:t>o</w:t>
        </w:r>
      </w:ins>
      <w:ins w:id="383" w:author="Barry Goldman" w:date="2021-03-23T14:03:00Z">
        <w:r w:rsidR="001502E9">
          <w:rPr>
            <w:i/>
            <w:iCs/>
            <w:highlight w:val="yellow"/>
          </w:rPr>
          <w:t>n 4.</w:t>
        </w:r>
      </w:ins>
      <w:ins w:id="384" w:author="Barry Goldman" w:date="2021-03-23T14:04:00Z">
        <w:r w:rsidR="001502E9">
          <w:rPr>
            <w:i/>
            <w:iCs/>
            <w:highlight w:val="yellow"/>
          </w:rPr>
          <w:t>9</w:t>
        </w:r>
      </w:ins>
      <w:ins w:id="385" w:author="Barry Goldman" w:date="2021-03-23T14:03:00Z">
        <w:r w:rsidR="001502E9">
          <w:rPr>
            <w:i/>
            <w:iCs/>
            <w:highlight w:val="yellow"/>
          </w:rPr>
          <w:t xml:space="preserve">.2 </w:t>
        </w:r>
      </w:ins>
      <w:ins w:id="386" w:author="Barry Goldman" w:date="2021-03-23T14:04:00Z">
        <w:r w:rsidR="001502E9">
          <w:rPr>
            <w:i/>
            <w:iCs/>
            <w:highlight w:val="yellow"/>
          </w:rPr>
          <w:t xml:space="preserve"> </w:t>
        </w:r>
      </w:ins>
      <w:ins w:id="387" w:author="Barry Goldman" w:date="2021-03-27T15:34:00Z">
        <w:r w:rsidR="007A078E">
          <w:rPr>
            <w:i/>
            <w:iCs/>
            <w:highlight w:val="yellow"/>
          </w:rPr>
          <w:t>(transferred</w:t>
        </w:r>
      </w:ins>
      <w:ins w:id="388" w:author="Barry Goldman" w:date="2021-03-23T14:04:00Z">
        <w:r w:rsidR="001502E9">
          <w:rPr>
            <w:i/>
            <w:iCs/>
            <w:highlight w:val="yellow"/>
          </w:rPr>
          <w:t>)</w:t>
        </w:r>
      </w:ins>
      <w:ins w:id="389" w:author="Barry Goldman" w:date="2021-03-23T14:02:00Z">
        <w:r w:rsidR="001502E9" w:rsidRPr="001502E9">
          <w:rPr>
            <w:i/>
            <w:iCs/>
            <w:highlight w:val="yellow"/>
          </w:rPr>
          <w:t>]</w:t>
        </w:r>
      </w:ins>
    </w:p>
    <w:p w14:paraId="5A14A16B" w14:textId="51EDA11A" w:rsidR="001502E9" w:rsidRPr="001502E9" w:rsidRDefault="007A078E" w:rsidP="001502E9">
      <w:pPr>
        <w:pStyle w:val="BodyText"/>
        <w:rPr>
          <w:ins w:id="390" w:author="Barry Goldman" w:date="2021-03-23T14:02:00Z"/>
          <w:i/>
          <w:iCs/>
        </w:rPr>
      </w:pPr>
      <w:ins w:id="391" w:author="Barry Goldman" w:date="2021-03-27T15:35:00Z">
        <w:r>
          <w:rPr>
            <w:i/>
            <w:iCs/>
          </w:rPr>
          <w:t xml:space="preserve">-------------------------- </w:t>
        </w:r>
      </w:ins>
    </w:p>
    <w:p w14:paraId="0470AB51" w14:textId="6BF599CA" w:rsidR="00FE543B" w:rsidRDefault="00FE543B" w:rsidP="00FE543B">
      <w:pPr>
        <w:pStyle w:val="BodyText"/>
        <w:rPr>
          <w:ins w:id="392" w:author="Barry Goldman" w:date="2021-03-23T13:53:00Z"/>
        </w:rPr>
      </w:pPr>
    </w:p>
    <w:p w14:paraId="34C4F583" w14:textId="77777777" w:rsidR="00FE543B" w:rsidRDefault="00FE543B" w:rsidP="00090C4E">
      <w:pPr>
        <w:pStyle w:val="BodyText"/>
      </w:pPr>
    </w:p>
    <w:p w14:paraId="087D48E9" w14:textId="286D1537" w:rsidR="00B61338" w:rsidDel="0095768E" w:rsidRDefault="00B61338" w:rsidP="00E40DBC">
      <w:pPr>
        <w:pStyle w:val="BodyText"/>
        <w:rPr>
          <w:ins w:id="393" w:author="Victoria IVANOVA" w:date="2021-03-18T22:49:00Z"/>
          <w:del w:id="394" w:author="Barry Goldman" w:date="2021-03-27T15:30:00Z"/>
        </w:rPr>
      </w:pPr>
    </w:p>
    <w:p w14:paraId="7C23A76D" w14:textId="4C2587B3" w:rsidR="00AC79E4" w:rsidRDefault="00AC79E4" w:rsidP="00E40DBC">
      <w:pPr>
        <w:pStyle w:val="BodyText"/>
      </w:pPr>
      <w:ins w:id="395" w:author="Victoria IVANOVA" w:date="2021-03-18T22:49:00Z">
        <w:r w:rsidRPr="00A725C5">
          <w:t xml:space="preserve">The technical specifications for </w:t>
        </w:r>
      </w:ins>
      <w:ins w:id="396" w:author="Victoria IVANOVA" w:date="2021-03-18T22:50:00Z">
        <w:r w:rsidRPr="00A725C5">
          <w:t xml:space="preserve">radiotelephone installations, </w:t>
        </w:r>
      </w:ins>
      <w:ins w:id="397" w:author="Victoria IVANOVA" w:date="2021-03-18T22:49:00Z">
        <w:r w:rsidRPr="00A725C5">
          <w:t>radar installations</w:t>
        </w:r>
      </w:ins>
      <w:ins w:id="398" w:author="Victoria IVANOVA" w:date="2021-03-18T22:50:00Z">
        <w:r w:rsidRPr="00A725C5">
          <w:t xml:space="preserve"> </w:t>
        </w:r>
      </w:ins>
      <w:ins w:id="399" w:author="Barry Goldman" w:date="2021-03-22T18:22:00Z">
        <w:r w:rsidR="004561BD">
          <w:t xml:space="preserve">and AIS </w:t>
        </w:r>
      </w:ins>
      <w:ins w:id="400" w:author="Victoria IVANOVA" w:date="2021-03-18T22:51:00Z">
        <w:r w:rsidRPr="00A725C5">
          <w:t>in inland waters</w:t>
        </w:r>
      </w:ins>
      <w:ins w:id="401" w:author="Victoria IVANOVA" w:date="2021-03-18T22:50:00Z">
        <w:r w:rsidRPr="00A725C5">
          <w:t xml:space="preserve"> </w:t>
        </w:r>
        <w:del w:id="402" w:author="Barry Goldman" w:date="2021-03-22T18:22:00Z">
          <w:r w:rsidRPr="00A725C5" w:rsidDel="004561BD">
            <w:delText>and</w:delText>
          </w:r>
        </w:del>
      </w:ins>
      <w:ins w:id="403" w:author="Victoria IVANOVA" w:date="2021-03-18T22:49:00Z">
        <w:del w:id="404" w:author="Barry Goldman" w:date="2021-03-22T18:22:00Z">
          <w:r w:rsidRPr="00A725C5" w:rsidDel="004561BD">
            <w:delText xml:space="preserve"> Inland AIS</w:delText>
          </w:r>
        </w:del>
      </w:ins>
      <w:ins w:id="405" w:author="Victoria IVANOVA" w:date="2021-03-18T22:50:00Z">
        <w:del w:id="406" w:author="Barry Goldman" w:date="2021-03-22T18:22:00Z">
          <w:r w:rsidRPr="00A725C5" w:rsidDel="004561BD">
            <w:delText xml:space="preserve"> </w:delText>
          </w:r>
        </w:del>
        <w:r w:rsidRPr="00A725C5">
          <w:t xml:space="preserve">are contained in the relevant international, </w:t>
        </w:r>
      </w:ins>
      <w:ins w:id="407" w:author="Victoria IVANOVA" w:date="2021-03-18T22:51:00Z">
        <w:r w:rsidRPr="00A725C5">
          <w:t>regional or national provisions.</w:t>
        </w:r>
      </w:ins>
    </w:p>
    <w:p w14:paraId="239D237C" w14:textId="2FF988F7" w:rsidR="00C472A3" w:rsidRDefault="002B7BC1" w:rsidP="00C472A3">
      <w:pPr>
        <w:pStyle w:val="BodyText"/>
      </w:pPr>
      <w:ins w:id="408" w:author="Barry Goldman" w:date="2021-03-22T09:53:00Z">
        <w:r w:rsidRPr="0095768E">
          <w:rPr>
            <w:rPrChange w:id="409" w:author="Barry Goldman" w:date="2021-03-27T15:27:00Z">
              <w:rPr>
                <w:highlight w:val="yellow"/>
              </w:rPr>
            </w:rPrChange>
          </w:rPr>
          <w:t>(</w:t>
        </w:r>
        <w:commentRangeStart w:id="410"/>
        <w:r w:rsidRPr="0095768E">
          <w:rPr>
            <w:rPrChange w:id="411" w:author="Barry Goldman" w:date="2021-03-27T15:27:00Z">
              <w:rPr>
                <w:highlight w:val="yellow"/>
              </w:rPr>
            </w:rPrChange>
          </w:rPr>
          <w:t>At the same time, considering the above characteristics, the use of small radars  to cover part of the VTS area has also become an option</w:t>
        </w:r>
      </w:ins>
      <w:commentRangeEnd w:id="410"/>
      <w:ins w:id="412" w:author="Barry Goldman" w:date="2021-03-27T15:27:00Z">
        <w:r w:rsidR="0095768E">
          <w:rPr>
            <w:rStyle w:val="CommentReference"/>
          </w:rPr>
          <w:commentReference w:id="410"/>
        </w:r>
      </w:ins>
      <w:ins w:id="413" w:author="Barry Goldman" w:date="2021-03-22T09:53:00Z">
        <w:r w:rsidRPr="0095768E">
          <w:rPr>
            <w:rPrChange w:id="414" w:author="Barry Goldman" w:date="2021-03-27T15:27:00Z">
              <w:rPr>
                <w:highlight w:val="yellow"/>
              </w:rPr>
            </w:rPrChange>
          </w:rPr>
          <w:t xml:space="preserve">) </w:t>
        </w:r>
        <w:r w:rsidRPr="0074485A">
          <w:rPr>
            <w:highlight w:val="yellow"/>
          </w:rPr>
          <w:t xml:space="preserve">Is the intent here to say “The use of short range, high-definition radar may also be considered”? </w:t>
        </w:r>
      </w:ins>
    </w:p>
    <w:p w14:paraId="64F84684" w14:textId="251E98A5" w:rsidR="006F7FFA" w:rsidRDefault="006F7FFA" w:rsidP="0095521F">
      <w:pPr>
        <w:pStyle w:val="Heading2"/>
      </w:pPr>
      <w:bookmarkStart w:id="415" w:name="_Toc66880038"/>
      <w:r w:rsidRPr="006F7FFA">
        <w:t>DATA MODELS &amp; DATA ENCODING</w:t>
      </w:r>
    </w:p>
    <w:p w14:paraId="21D2B980" w14:textId="16BED9EE" w:rsidR="006F7FFA" w:rsidRDefault="006F7FFA" w:rsidP="006F7FFA">
      <w:pPr>
        <w:pStyle w:val="Heading2separationline"/>
      </w:pPr>
    </w:p>
    <w:p w14:paraId="771F4ED8" w14:textId="77777777" w:rsidR="006F7FFA" w:rsidRDefault="006F7FFA" w:rsidP="006F7FFA">
      <w:pPr>
        <w:pStyle w:val="Heading3"/>
        <w:numPr>
          <w:ilvl w:val="2"/>
          <w:numId w:val="45"/>
        </w:numPr>
      </w:pPr>
      <w:r>
        <w:t>IALA guidance</w:t>
      </w:r>
    </w:p>
    <w:p w14:paraId="3A263B5A" w14:textId="558FA9F0" w:rsidR="006F7FFA" w:rsidRDefault="006F7FFA" w:rsidP="006F7FFA">
      <w:pPr>
        <w:pStyle w:val="BodyText"/>
        <w:spacing w:line="240" w:lineRule="auto"/>
      </w:pPr>
      <w:r>
        <w:t xml:space="preserve">An IALA recommendation on “The Inter-VTS Exchange Format (IVEF) Service” provides a framework with formats and protocols for data exchange between VTS systems, stakeholders and relevant external parties to assist in the efficient deployment of services to the mariner and to the maritime community by facilitating the harmonization, connectivity and the integration of components.  </w:t>
      </w:r>
    </w:p>
    <w:p w14:paraId="32BB442C" w14:textId="3AA72295" w:rsidR="006F7FFA" w:rsidRDefault="006F7FFA" w:rsidP="006F7FFA">
      <w:pPr>
        <w:pStyle w:val="BodyText"/>
      </w:pPr>
    </w:p>
    <w:p w14:paraId="5270AE0A" w14:textId="77777777" w:rsidR="006F7FFA" w:rsidRDefault="006F7FFA" w:rsidP="0095768E">
      <w:pPr>
        <w:pStyle w:val="Heading3"/>
        <w:numPr>
          <w:ilvl w:val="2"/>
          <w:numId w:val="45"/>
        </w:numPr>
      </w:pPr>
      <w:r>
        <w:t>Inland waters considerations</w:t>
      </w:r>
    </w:p>
    <w:p w14:paraId="225518BB" w14:textId="77777777" w:rsidR="001502E9" w:rsidRDefault="006F7FFA" w:rsidP="006F7FFA">
      <w:pPr>
        <w:pStyle w:val="BodyText"/>
        <w:rPr>
          <w:ins w:id="416" w:author="Barry Goldman" w:date="2021-03-23T14:08:00Z"/>
        </w:rPr>
      </w:pPr>
      <w:r>
        <w:t>With the increasing globalisation of maritime operations, the increasing emphasis on data management is likely to be of high importance in inland waters and the IALA guidance on IVEF of significant relevance.</w:t>
      </w:r>
    </w:p>
    <w:p w14:paraId="63AF1367" w14:textId="1E67ABA8" w:rsidR="006F7FFA" w:rsidRDefault="001502E9" w:rsidP="006F7FFA">
      <w:pPr>
        <w:pStyle w:val="BodyText"/>
        <w:rPr>
          <w:ins w:id="417" w:author="Barry Goldman" w:date="2021-03-27T15:33:00Z"/>
        </w:rPr>
      </w:pPr>
      <w:commentRangeStart w:id="418"/>
      <w:ins w:id="419" w:author="Barry Goldman" w:date="2021-03-23T14:09:00Z">
        <w:r w:rsidRPr="001502E9">
          <w:t xml:space="preserve">Network information </w:t>
        </w:r>
        <w:commentRangeEnd w:id="418"/>
        <w:r>
          <w:rPr>
            <w:rStyle w:val="CommentReference"/>
          </w:rPr>
          <w:commentReference w:id="418"/>
        </w:r>
        <w:r w:rsidRPr="001502E9">
          <w:t>systems in inland waters are widely used, and the compatibility of data exchange should be considered when building network information systems.</w:t>
        </w:r>
      </w:ins>
      <w:r w:rsidR="006F7FFA">
        <w:t xml:space="preserve"> </w:t>
      </w:r>
    </w:p>
    <w:p w14:paraId="0A311DDB" w14:textId="07756312" w:rsidR="0095768E" w:rsidRDefault="0095768E" w:rsidP="006F7FFA">
      <w:pPr>
        <w:pStyle w:val="BodyText"/>
      </w:pPr>
      <w:ins w:id="420" w:author="Barry Goldman" w:date="2021-03-27T15:33:00Z">
        <w:r>
          <w:t xml:space="preserve">Inland </w:t>
        </w:r>
        <w:r w:rsidRPr="0095768E">
          <w:t>VTS may collect data from vessels passing through or navigating on fixed routes to establish a database</w:t>
        </w:r>
      </w:ins>
      <w:ins w:id="421" w:author="Barry Goldman" w:date="2021-03-27T15:34:00Z">
        <w:r w:rsidR="007A078E">
          <w:t xml:space="preserve"> and</w:t>
        </w:r>
      </w:ins>
      <w:ins w:id="422" w:author="Barry Goldman" w:date="2021-03-27T15:33:00Z">
        <w:r w:rsidRPr="0095768E">
          <w:t xml:space="preserve"> facilitate traffic management.  </w:t>
        </w:r>
      </w:ins>
    </w:p>
    <w:p w14:paraId="7FFCD99B" w14:textId="0966DA43" w:rsidR="0095521F" w:rsidRDefault="003167D6" w:rsidP="0095521F">
      <w:pPr>
        <w:pStyle w:val="Heading2"/>
        <w:rPr>
          <w:ins w:id="423" w:author="Barry Goldman" w:date="2021-03-17T15:02:00Z"/>
          <w:caps w:val="0"/>
        </w:rPr>
      </w:pPr>
      <w:r>
        <w:rPr>
          <w:caps w:val="0"/>
        </w:rPr>
        <w:t>TRAINING &amp; ASSESSMENT</w:t>
      </w:r>
      <w:bookmarkEnd w:id="415"/>
    </w:p>
    <w:p w14:paraId="49CFE3D4" w14:textId="77777777" w:rsidR="006F7FFA" w:rsidRPr="006F7FFA" w:rsidRDefault="006F7FFA" w:rsidP="006F7FFA">
      <w:pPr>
        <w:pStyle w:val="Heading2separationline"/>
      </w:pPr>
    </w:p>
    <w:p w14:paraId="4E6DBD9A" w14:textId="3CAAA050" w:rsidR="00C472A3" w:rsidRDefault="00C472A3" w:rsidP="00C472A3">
      <w:pPr>
        <w:pStyle w:val="Heading3"/>
      </w:pPr>
      <w:bookmarkStart w:id="424" w:name="_Toc66880039"/>
      <w:bookmarkStart w:id="425" w:name="_Hlk66885778"/>
      <w:bookmarkEnd w:id="98"/>
      <w:r>
        <w:t>IALA guidance</w:t>
      </w:r>
      <w:bookmarkStart w:id="426" w:name="_Hlk66885379"/>
      <w:bookmarkEnd w:id="424"/>
    </w:p>
    <w:bookmarkEnd w:id="425"/>
    <w:bookmarkEnd w:id="426"/>
    <w:p w14:paraId="7FFED179" w14:textId="77777777" w:rsidR="00C82B0E" w:rsidRDefault="00796E8C" w:rsidP="00796E8C">
      <w:pPr>
        <w:pStyle w:val="BodyText"/>
      </w:pPr>
      <w:r>
        <w:t>IALA has established international standards for training set out in</w:t>
      </w:r>
      <w:r w:rsidR="00C82B0E">
        <w:t>:</w:t>
      </w:r>
    </w:p>
    <w:p w14:paraId="4CA0BC27" w14:textId="38F52C6E" w:rsidR="00C82B0E" w:rsidRDefault="00796E8C" w:rsidP="00D621BF">
      <w:pPr>
        <w:pStyle w:val="BodyText"/>
        <w:numPr>
          <w:ilvl w:val="0"/>
          <w:numId w:val="40"/>
        </w:numPr>
      </w:pPr>
      <w:r>
        <w:t xml:space="preserve">a recommendation on the </w:t>
      </w:r>
      <w:r w:rsidR="006F7FFA">
        <w:t>“T</w:t>
      </w:r>
      <w:r>
        <w:t xml:space="preserve">raining and </w:t>
      </w:r>
      <w:r w:rsidR="006F7FFA">
        <w:t>C</w:t>
      </w:r>
      <w:r>
        <w:t>ertification of VTS personnel</w:t>
      </w:r>
      <w:r w:rsidR="006F7FFA">
        <w:t>”</w:t>
      </w:r>
      <w:r w:rsidR="00C82B0E">
        <w:t>;</w:t>
      </w:r>
    </w:p>
    <w:p w14:paraId="3075EA20" w14:textId="16207D53" w:rsidR="00C82B0E" w:rsidRDefault="00796E8C" w:rsidP="00D621BF">
      <w:pPr>
        <w:pStyle w:val="BodyText"/>
        <w:numPr>
          <w:ilvl w:val="0"/>
          <w:numId w:val="40"/>
        </w:numPr>
      </w:pPr>
      <w:r>
        <w:t xml:space="preserve">a guideline on the </w:t>
      </w:r>
      <w:r w:rsidR="006F7FFA">
        <w:t>“R</w:t>
      </w:r>
      <w:r>
        <w:t xml:space="preserve">ecruitment </w:t>
      </w:r>
      <w:r w:rsidR="006F7FFA">
        <w:t>T</w:t>
      </w:r>
      <w:r>
        <w:t xml:space="preserve">raining and </w:t>
      </w:r>
      <w:r w:rsidR="006F7FFA">
        <w:t>C</w:t>
      </w:r>
      <w:r>
        <w:t>ertification of VTS personnel</w:t>
      </w:r>
      <w:r w:rsidR="006F7FFA">
        <w:t>”</w:t>
      </w:r>
      <w:r w:rsidR="00C82B0E">
        <w:t>;</w:t>
      </w:r>
    </w:p>
    <w:p w14:paraId="7AE7AED7" w14:textId="25AB21FA" w:rsidR="00C82B0E" w:rsidRDefault="00C82B0E" w:rsidP="00D621BF">
      <w:pPr>
        <w:pStyle w:val="BodyText"/>
        <w:numPr>
          <w:ilvl w:val="0"/>
          <w:numId w:val="40"/>
        </w:numPr>
      </w:pPr>
      <w:r>
        <w:t xml:space="preserve">a guideline on the </w:t>
      </w:r>
      <w:r w:rsidR="006F7FFA">
        <w:t>“A</w:t>
      </w:r>
      <w:r>
        <w:t xml:space="preserve">ssessment of </w:t>
      </w:r>
      <w:r w:rsidR="006F7FFA">
        <w:t>T</w:t>
      </w:r>
      <w:r>
        <w:t>raining</w:t>
      </w:r>
      <w:r w:rsidR="006F7FFA">
        <w:t xml:space="preserve"> for VTS”</w:t>
      </w:r>
      <w:r>
        <w:t xml:space="preserve">; and </w:t>
      </w:r>
    </w:p>
    <w:p w14:paraId="75390979" w14:textId="55CFA7FC" w:rsidR="00C82B0E" w:rsidRDefault="00C82B0E" w:rsidP="00D621BF">
      <w:pPr>
        <w:pStyle w:val="BodyText"/>
        <w:numPr>
          <w:ilvl w:val="0"/>
          <w:numId w:val="40"/>
        </w:numPr>
      </w:pPr>
      <w:r>
        <w:t xml:space="preserve">a guideline on </w:t>
      </w:r>
      <w:r w:rsidR="006C0750">
        <w:t>“</w:t>
      </w:r>
      <w:r w:rsidR="006F7FFA">
        <w:t>S</w:t>
      </w:r>
      <w:r>
        <w:t xml:space="preserve">imulation in VTS </w:t>
      </w:r>
      <w:r w:rsidR="006F7FFA">
        <w:t>T</w:t>
      </w:r>
      <w:r>
        <w:t>raining</w:t>
      </w:r>
      <w:r w:rsidR="006F7FFA">
        <w:t>”</w:t>
      </w:r>
      <w:r>
        <w:t>.</w:t>
      </w:r>
    </w:p>
    <w:p w14:paraId="6FC08BAD" w14:textId="77777777" w:rsidR="00C82B0E" w:rsidRDefault="00796E8C" w:rsidP="00C82B0E">
      <w:pPr>
        <w:pStyle w:val="BodyText"/>
      </w:pPr>
      <w:r>
        <w:t>Model courses have been designed and are set out in model courses for</w:t>
      </w:r>
      <w:r w:rsidR="00C82B0E">
        <w:t>:</w:t>
      </w:r>
    </w:p>
    <w:p w14:paraId="293EEEB4" w14:textId="64E733CD" w:rsidR="00C82B0E" w:rsidRDefault="00D8315F" w:rsidP="00D621BF">
      <w:pPr>
        <w:pStyle w:val="BodyText"/>
        <w:numPr>
          <w:ilvl w:val="0"/>
          <w:numId w:val="41"/>
        </w:numPr>
      </w:pPr>
      <w:r>
        <w:t>“</w:t>
      </w:r>
      <w:r w:rsidR="00796E8C">
        <w:t>VTS operator</w:t>
      </w:r>
      <w:r>
        <w:t xml:space="preserve"> </w:t>
      </w:r>
      <w:r w:rsidR="006F7FFA">
        <w:t>Training"</w:t>
      </w:r>
      <w:r w:rsidR="00C82B0E">
        <w:t>;</w:t>
      </w:r>
    </w:p>
    <w:p w14:paraId="67506D17" w14:textId="3C3AA751" w:rsidR="00C82B0E" w:rsidRDefault="00D8315F" w:rsidP="00D621BF">
      <w:pPr>
        <w:pStyle w:val="BodyText"/>
        <w:numPr>
          <w:ilvl w:val="0"/>
          <w:numId w:val="40"/>
        </w:numPr>
      </w:pPr>
      <w:r>
        <w:t>“</w:t>
      </w:r>
      <w:r w:rsidR="00796E8C">
        <w:t>VTS supervisor</w:t>
      </w:r>
      <w:r>
        <w:t xml:space="preserve"> T</w:t>
      </w:r>
      <w:r w:rsidRPr="00C82B0E">
        <w:t>raining</w:t>
      </w:r>
      <w:r>
        <w:t>”</w:t>
      </w:r>
      <w:r w:rsidR="00C82B0E">
        <w:t>;</w:t>
      </w:r>
    </w:p>
    <w:p w14:paraId="1D45967A" w14:textId="2DD8369F" w:rsidR="00C82B0E" w:rsidRDefault="00D8315F" w:rsidP="00D621BF">
      <w:pPr>
        <w:pStyle w:val="BodyText"/>
        <w:numPr>
          <w:ilvl w:val="0"/>
          <w:numId w:val="40"/>
        </w:numPr>
      </w:pPr>
      <w:r>
        <w:lastRenderedPageBreak/>
        <w:t>“VTS O</w:t>
      </w:r>
      <w:r w:rsidR="00796E8C">
        <w:t>n-the-</w:t>
      </w:r>
      <w:r>
        <w:t>J</w:t>
      </w:r>
      <w:r w:rsidR="00796E8C">
        <w:t>ob-</w:t>
      </w:r>
      <w:r>
        <w:t>T</w:t>
      </w:r>
      <w:r w:rsidR="00796E8C">
        <w:t>raining</w:t>
      </w:r>
      <w:r>
        <w:t>”</w:t>
      </w:r>
      <w:r w:rsidR="00C82B0E">
        <w:t>;</w:t>
      </w:r>
    </w:p>
    <w:p w14:paraId="5AA0A051" w14:textId="2FA7E55C" w:rsidR="00C82B0E" w:rsidRDefault="00796E8C" w:rsidP="00D621BF">
      <w:pPr>
        <w:pStyle w:val="BodyText"/>
        <w:numPr>
          <w:ilvl w:val="0"/>
          <w:numId w:val="40"/>
        </w:numPr>
      </w:pPr>
      <w:r>
        <w:t xml:space="preserve">the training of </w:t>
      </w:r>
      <w:r w:rsidR="00D8315F">
        <w:t>a “VTS O</w:t>
      </w:r>
      <w:r>
        <w:t>n-the-</w:t>
      </w:r>
      <w:r w:rsidR="00D8315F">
        <w:t>J</w:t>
      </w:r>
      <w:r>
        <w:t xml:space="preserve">ob </w:t>
      </w:r>
      <w:r w:rsidR="00D8315F">
        <w:t>T</w:t>
      </w:r>
      <w:r>
        <w:t xml:space="preserve">raining </w:t>
      </w:r>
      <w:r w:rsidR="00D8315F">
        <w:t>I</w:t>
      </w:r>
      <w:r>
        <w:t>nstructor</w:t>
      </w:r>
      <w:r w:rsidR="00D8315F">
        <w:t>”;</w:t>
      </w:r>
      <w:r>
        <w:t xml:space="preserve"> and </w:t>
      </w:r>
    </w:p>
    <w:p w14:paraId="43FA4F1C" w14:textId="28CE992D" w:rsidR="00796E8C" w:rsidRDefault="00D8315F" w:rsidP="00D621BF">
      <w:pPr>
        <w:pStyle w:val="BodyText"/>
        <w:numPr>
          <w:ilvl w:val="0"/>
          <w:numId w:val="40"/>
        </w:numPr>
      </w:pPr>
      <w:r>
        <w:t>“T</w:t>
      </w:r>
      <w:r w:rsidR="00796E8C">
        <w:t xml:space="preserve">he </w:t>
      </w:r>
      <w:r>
        <w:t>R</w:t>
      </w:r>
      <w:r w:rsidR="00796E8C">
        <w:t>evalidation</w:t>
      </w:r>
      <w:r>
        <w:t xml:space="preserve"> Process for </w:t>
      </w:r>
      <w:r w:rsidR="00796E8C">
        <w:t xml:space="preserve">VTS </w:t>
      </w:r>
      <w:r>
        <w:t>Qualification and Certification”.</w:t>
      </w:r>
      <w:r w:rsidR="00796E8C">
        <w:t xml:space="preserve"> </w:t>
      </w:r>
    </w:p>
    <w:p w14:paraId="630F912A" w14:textId="74B9CE25" w:rsidR="00C472A3" w:rsidRPr="00C472A3" w:rsidRDefault="00C472A3" w:rsidP="00C472A3">
      <w:pPr>
        <w:pStyle w:val="BodyText"/>
      </w:pPr>
    </w:p>
    <w:p w14:paraId="6740D864" w14:textId="77777777" w:rsidR="00C472A3" w:rsidRDefault="00C472A3" w:rsidP="00C472A3">
      <w:pPr>
        <w:pStyle w:val="Heading3"/>
      </w:pPr>
      <w:bookmarkStart w:id="427" w:name="_Toc66880040"/>
      <w:bookmarkStart w:id="428" w:name="_Hlk66885486"/>
      <w:r>
        <w:t>Inland waters considerations</w:t>
      </w:r>
      <w:bookmarkEnd w:id="427"/>
    </w:p>
    <w:bookmarkEnd w:id="428"/>
    <w:p w14:paraId="2C37C578" w14:textId="77777777" w:rsidR="00EC0739" w:rsidRDefault="00C82B0E" w:rsidP="00C472A3">
      <w:pPr>
        <w:pStyle w:val="BodyText"/>
        <w:rPr>
          <w:ins w:id="429" w:author="Barry Goldman" w:date="2021-03-23T14:10:00Z"/>
        </w:rPr>
      </w:pPr>
      <w:r>
        <w:t xml:space="preserve">Whilst it is for the national administration to mandate the training and certification requirements for VTS personnel in inland waters, there is a clear benefit in drawing on the international standards set by IALA for training and certification, which includes guidance on the management and accreditation of training establishments.  The use of IALA modules may </w:t>
      </w:r>
      <w:ins w:id="430" w:author="Victoria IVANOVA" w:date="2021-03-19T15:14:00Z">
        <w:r w:rsidR="006718DE">
          <w:t xml:space="preserve">serve as the basis for training and certification of VTS operators in inland waters </w:t>
        </w:r>
      </w:ins>
      <w:ins w:id="431" w:author="Victoria IVANOVA" w:date="2021-03-19T15:15:00Z">
        <w:r w:rsidR="006718DE">
          <w:t xml:space="preserve">and </w:t>
        </w:r>
      </w:ins>
      <w:r>
        <w:t xml:space="preserve">enable </w:t>
      </w:r>
      <w:del w:id="432" w:author="Victoria IVANOVA" w:date="2021-03-19T15:13:00Z">
        <w:r w:rsidDel="006718DE">
          <w:delText xml:space="preserve">personnel from </w:delText>
        </w:r>
      </w:del>
      <w:del w:id="433" w:author="Victoria IVANOVA" w:date="2021-03-19T15:15:00Z">
        <w:r w:rsidDel="006718DE">
          <w:delText>VTS</w:delText>
        </w:r>
      </w:del>
      <w:del w:id="434" w:author="Victoria IVANOVA" w:date="2021-03-19T15:13:00Z">
        <w:r w:rsidDel="006718DE">
          <w:delText>s</w:delText>
        </w:r>
      </w:del>
      <w:del w:id="435" w:author="Victoria IVANOVA" w:date="2021-03-19T15:15:00Z">
        <w:r w:rsidDel="006718DE">
          <w:delText xml:space="preserve"> in inland waters</w:delText>
        </w:r>
      </w:del>
      <w:ins w:id="436" w:author="Victoria IVANOVA" w:date="2021-03-19T15:15:00Z">
        <w:r w:rsidR="006718DE">
          <w:t>them</w:t>
        </w:r>
      </w:ins>
      <w:r>
        <w:t xml:space="preserve"> to transition more easily to other VTS centres as part of their career progression.  The closer a VTS in inland waters is aligned to the international standard, the greater the potential for all training to be conducted to the same model course standard, thus achieving </w:t>
      </w:r>
      <w:ins w:id="437" w:author="Barry Goldman" w:date="2021-03-21T15:19:00Z">
        <w:r w:rsidR="008C7068">
          <w:t>e</w:t>
        </w:r>
      </w:ins>
      <w:ins w:id="438" w:author="Victoria IVANOVA" w:date="2021-03-19T15:16:00Z">
        <w:del w:id="439" w:author="Barry Goldman" w:date="2021-03-21T15:18:00Z">
          <w:r w:rsidR="006718DE" w:rsidDel="008C7068">
            <w:delText>the equal</w:delText>
          </w:r>
        </w:del>
      </w:ins>
      <w:ins w:id="440" w:author="Barry Goldman" w:date="2021-03-21T15:18:00Z">
        <w:r w:rsidR="008C7068">
          <w:t xml:space="preserve">quivalent </w:t>
        </w:r>
      </w:ins>
      <w:ins w:id="441" w:author="Barry Goldman" w:date="2021-03-21T15:19:00Z">
        <w:r w:rsidR="008C7068">
          <w:t>levels of</w:t>
        </w:r>
      </w:ins>
      <w:ins w:id="442" w:author="Victoria IVANOVA" w:date="2021-03-19T15:16:00Z">
        <w:r w:rsidR="006718DE">
          <w:t xml:space="preserve"> safety</w:t>
        </w:r>
        <w:del w:id="443" w:author="Barry Goldman" w:date="2021-03-21T15:19:00Z">
          <w:r w:rsidR="006718DE" w:rsidDel="008C7068">
            <w:delText xml:space="preserve"> level</w:delText>
          </w:r>
        </w:del>
      </w:ins>
      <w:ins w:id="444" w:author="Victoria IVANOVA" w:date="2021-03-19T15:17:00Z">
        <w:r w:rsidR="00256396">
          <w:t>,</w:t>
        </w:r>
      </w:ins>
      <w:ins w:id="445" w:author="Victoria IVANOVA" w:date="2021-03-19T15:16:00Z">
        <w:r w:rsidR="006718DE">
          <w:t xml:space="preserve"> </w:t>
        </w:r>
      </w:ins>
      <w:r>
        <w:t>economies of scale</w:t>
      </w:r>
      <w:ins w:id="446" w:author="Victoria IVANOVA" w:date="2021-03-19T15:17:00Z">
        <w:r w:rsidR="00256396">
          <w:t xml:space="preserve"> and </w:t>
        </w:r>
        <w:del w:id="447" w:author="Barry Goldman" w:date="2021-03-21T15:21:00Z">
          <w:r w:rsidR="00256396" w:rsidDel="008C7068">
            <w:delText xml:space="preserve">facilitating the certification and its </w:delText>
          </w:r>
        </w:del>
        <w:r w:rsidR="00256396">
          <w:t>international/worldwide recognition</w:t>
        </w:r>
      </w:ins>
      <w:ins w:id="448" w:author="Barry Goldman" w:date="2021-03-21T15:21:00Z">
        <w:r w:rsidR="008C7068" w:rsidRPr="008C7068">
          <w:t xml:space="preserve"> </w:t>
        </w:r>
        <w:r w:rsidR="008C7068">
          <w:t>of certification</w:t>
        </w:r>
      </w:ins>
      <w:r>
        <w:t xml:space="preserve">. </w:t>
      </w:r>
    </w:p>
    <w:p w14:paraId="3DBA4FE4" w14:textId="5C99C7A1" w:rsidR="00C472A3" w:rsidRDefault="00EC0739" w:rsidP="00C472A3">
      <w:pPr>
        <w:pStyle w:val="BodyText"/>
      </w:pPr>
      <w:commentRangeStart w:id="449"/>
      <w:ins w:id="450" w:author="Barry Goldman" w:date="2021-03-23T14:10:00Z">
        <w:r w:rsidRPr="00EC0739">
          <w:t xml:space="preserve">Factors such </w:t>
        </w:r>
      </w:ins>
      <w:commentRangeEnd w:id="449"/>
      <w:ins w:id="451" w:author="Barry Goldman" w:date="2021-03-23T14:11:00Z">
        <w:r>
          <w:rPr>
            <w:rStyle w:val="CommentReference"/>
          </w:rPr>
          <w:commentReference w:id="449"/>
        </w:r>
      </w:ins>
      <w:ins w:id="452" w:author="Barry Goldman" w:date="2021-03-23T14:10:00Z">
        <w:r w:rsidRPr="00EC0739">
          <w:t xml:space="preserve">as the characteristics of inland waters and crew differences should be considered in training and evaluation. Training on local rules and communication skills with crew </w:t>
        </w:r>
      </w:ins>
      <w:ins w:id="453" w:author="Barry Goldman" w:date="2021-03-23T14:11:00Z">
        <w:r>
          <w:t>may need to</w:t>
        </w:r>
      </w:ins>
      <w:ins w:id="454" w:author="Barry Goldman" w:date="2021-03-23T14:10:00Z">
        <w:r w:rsidRPr="00EC0739">
          <w:t xml:space="preserve"> be strengthened. </w:t>
        </w:r>
      </w:ins>
      <w:r w:rsidR="00C82B0E">
        <w:t xml:space="preserve">   </w:t>
      </w:r>
    </w:p>
    <w:p w14:paraId="33A51AD7" w14:textId="11693C4D" w:rsidR="00377386" w:rsidRDefault="00377386" w:rsidP="008D6B65">
      <w:pPr>
        <w:pStyle w:val="BodyText"/>
      </w:pPr>
    </w:p>
    <w:p w14:paraId="16D7C7A8" w14:textId="1ACD31F6" w:rsidR="004241AE" w:rsidRDefault="003167D6" w:rsidP="001454EC">
      <w:pPr>
        <w:pStyle w:val="Heading2"/>
      </w:pPr>
      <w:bookmarkStart w:id="455" w:name="_Toc66880041"/>
      <w:bookmarkStart w:id="456" w:name="_Hlk66461597"/>
      <w:bookmarkStart w:id="457" w:name="_Hlk63160776"/>
      <w:r>
        <w:rPr>
          <w:caps w:val="0"/>
        </w:rPr>
        <w:t>ACCREDITATION, COMPETENCY, CERTIFICATION &amp; REVALIDATION</w:t>
      </w:r>
      <w:bookmarkEnd w:id="455"/>
    </w:p>
    <w:bookmarkEnd w:id="456"/>
    <w:p w14:paraId="468D46BE" w14:textId="67E53F1A" w:rsidR="004241AE" w:rsidRDefault="004241AE" w:rsidP="004241AE">
      <w:pPr>
        <w:pStyle w:val="Heading2separationline"/>
      </w:pPr>
    </w:p>
    <w:p w14:paraId="5C274C14" w14:textId="114FEA52" w:rsidR="00C472A3" w:rsidRDefault="00C472A3" w:rsidP="00C472A3">
      <w:pPr>
        <w:pStyle w:val="Heading3"/>
      </w:pPr>
      <w:bookmarkStart w:id="458" w:name="_Toc66880042"/>
      <w:r>
        <w:t>IALA guidance</w:t>
      </w:r>
      <w:bookmarkEnd w:id="458"/>
    </w:p>
    <w:p w14:paraId="710A0A40" w14:textId="0E6F77AA" w:rsidR="00796E8C" w:rsidRDefault="00796E8C" w:rsidP="00D8315F">
      <w:pPr>
        <w:pStyle w:val="BodyText"/>
      </w:pPr>
      <w:r>
        <w:t>IALA specifies the practices associated with the generic accreditation of training organizations</w:t>
      </w:r>
      <w:r w:rsidR="00D8315F">
        <w:t xml:space="preserve"> in a recommendation on “Accreditation of Training Organisations”</w:t>
      </w:r>
      <w:r>
        <w:t xml:space="preserve">.  </w:t>
      </w:r>
      <w:r w:rsidR="00D8315F">
        <w:t>For VTS training, d</w:t>
      </w:r>
      <w:r>
        <w:t xml:space="preserve">etailed guidance is provided </w:t>
      </w:r>
      <w:r w:rsidR="00D8315F">
        <w:t xml:space="preserve">in a guideline on </w:t>
      </w:r>
      <w:r>
        <w:t xml:space="preserve">the </w:t>
      </w:r>
      <w:r w:rsidR="00D8315F">
        <w:t>“A</w:t>
      </w:r>
      <w:r>
        <w:t xml:space="preserve">ccreditation and </w:t>
      </w:r>
      <w:r w:rsidR="00D8315F">
        <w:t>A</w:t>
      </w:r>
      <w:r>
        <w:t xml:space="preserve">pproval </w:t>
      </w:r>
      <w:r w:rsidR="00D8315F">
        <w:t>P</w:t>
      </w:r>
      <w:r>
        <w:t xml:space="preserve">rocess for VTS </w:t>
      </w:r>
      <w:r w:rsidR="00D8315F">
        <w:t>T</w:t>
      </w:r>
      <w:r>
        <w:t>raining</w:t>
      </w:r>
      <w:r w:rsidR="00D8315F">
        <w:t xml:space="preserve"> Courses”</w:t>
      </w:r>
      <w:r>
        <w:t>.</w:t>
      </w:r>
    </w:p>
    <w:p w14:paraId="6A9E8D9B" w14:textId="29382DB1" w:rsidR="00C472A3" w:rsidRPr="00C472A3" w:rsidRDefault="00C472A3" w:rsidP="00C472A3">
      <w:pPr>
        <w:pStyle w:val="BodyText"/>
      </w:pPr>
    </w:p>
    <w:p w14:paraId="5FAB5430" w14:textId="77777777" w:rsidR="00C472A3" w:rsidRDefault="00C472A3" w:rsidP="00C472A3">
      <w:pPr>
        <w:pStyle w:val="Heading3"/>
      </w:pPr>
      <w:bookmarkStart w:id="459" w:name="_Toc66880043"/>
      <w:r>
        <w:t>Inland waters considerations</w:t>
      </w:r>
      <w:bookmarkEnd w:id="459"/>
    </w:p>
    <w:p w14:paraId="4AC9B052" w14:textId="7F478A2A" w:rsidR="00C472A3" w:rsidRPr="008C7068" w:rsidRDefault="00EC0739" w:rsidP="00C472A3">
      <w:pPr>
        <w:pStyle w:val="BodyText"/>
        <w:rPr>
          <w:color w:val="FF0000"/>
        </w:rPr>
      </w:pPr>
      <w:commentRangeStart w:id="460"/>
      <w:ins w:id="461" w:author="Barry Goldman" w:date="2021-03-23T14:13:00Z">
        <w:r w:rsidRPr="00EC0739">
          <w:rPr>
            <w:color w:val="FF0000"/>
          </w:rPr>
          <w:t>In training and certification</w:t>
        </w:r>
        <w:commentRangeEnd w:id="460"/>
        <w:r>
          <w:rPr>
            <w:rStyle w:val="CommentReference"/>
          </w:rPr>
          <w:commentReference w:id="460"/>
        </w:r>
        <w:r w:rsidRPr="00EC0739">
          <w:rPr>
            <w:color w:val="FF0000"/>
          </w:rPr>
          <w:t>, the rapid changes of actual situation</w:t>
        </w:r>
      </w:ins>
      <w:ins w:id="462" w:author="Barry Goldman" w:date="2021-03-23T14:14:00Z">
        <w:r>
          <w:rPr>
            <w:color w:val="FF0000"/>
          </w:rPr>
          <w:t>s</w:t>
        </w:r>
      </w:ins>
      <w:ins w:id="463" w:author="Barry Goldman" w:date="2021-03-23T14:13:00Z">
        <w:r w:rsidRPr="00EC0739">
          <w:rPr>
            <w:color w:val="FF0000"/>
          </w:rPr>
          <w:t xml:space="preserve"> in channels and coastal wharves in inland waters should be considered, and training certification requirements should be adjusted appropriately.</w:t>
        </w:r>
      </w:ins>
    </w:p>
    <w:p w14:paraId="2B5A7EB5" w14:textId="77777777" w:rsidR="00C472A3" w:rsidRPr="004241AE" w:rsidRDefault="00C472A3" w:rsidP="00C06E84">
      <w:pPr>
        <w:pStyle w:val="BodyText"/>
      </w:pPr>
    </w:p>
    <w:p w14:paraId="765A7343" w14:textId="43C7080C" w:rsidR="004241AE" w:rsidRDefault="003167D6" w:rsidP="001454EC">
      <w:pPr>
        <w:pStyle w:val="Heading2"/>
      </w:pPr>
      <w:bookmarkStart w:id="464" w:name="_Toc66880044"/>
      <w:r>
        <w:rPr>
          <w:caps w:val="0"/>
        </w:rPr>
        <w:t>RISK MANAGEMENT</w:t>
      </w:r>
      <w:bookmarkEnd w:id="464"/>
    </w:p>
    <w:p w14:paraId="62B21A2C" w14:textId="014AB8C2" w:rsidR="004241AE" w:rsidRDefault="004241AE" w:rsidP="004241AE">
      <w:pPr>
        <w:pStyle w:val="Heading2separationline"/>
      </w:pPr>
    </w:p>
    <w:p w14:paraId="13D29262" w14:textId="708DB9E2" w:rsidR="00C472A3" w:rsidRDefault="00C472A3" w:rsidP="00C472A3">
      <w:pPr>
        <w:pStyle w:val="Heading3"/>
      </w:pPr>
      <w:bookmarkStart w:id="465" w:name="_Toc66880045"/>
      <w:r>
        <w:t>IALA guidance</w:t>
      </w:r>
      <w:bookmarkEnd w:id="465"/>
    </w:p>
    <w:p w14:paraId="7BE42C47" w14:textId="77777777" w:rsidR="00C82B0E" w:rsidRDefault="00796E8C" w:rsidP="00796E8C">
      <w:pPr>
        <w:pStyle w:val="BodyText"/>
      </w:pPr>
      <w:r w:rsidRPr="00922D9F">
        <w:t>IALA provides guidance on risk assessment processes that assist in assessing the need for a VTS through risk management in</w:t>
      </w:r>
      <w:r w:rsidR="00C82B0E">
        <w:t>:</w:t>
      </w:r>
    </w:p>
    <w:p w14:paraId="016696D5" w14:textId="463CD1B6" w:rsidR="00C82B0E" w:rsidRDefault="00796E8C" w:rsidP="00D8315F">
      <w:pPr>
        <w:pStyle w:val="BodyText"/>
        <w:numPr>
          <w:ilvl w:val="0"/>
          <w:numId w:val="42"/>
        </w:numPr>
      </w:pPr>
      <w:r w:rsidRPr="007B3C1F">
        <w:t xml:space="preserve">a </w:t>
      </w:r>
      <w:r w:rsidR="00D8315F">
        <w:t>generic</w:t>
      </w:r>
      <w:r w:rsidR="00D8315F" w:rsidRPr="007B3C1F">
        <w:t xml:space="preserve"> </w:t>
      </w:r>
      <w:r w:rsidRPr="007B3C1F">
        <w:t>recommendation</w:t>
      </w:r>
      <w:r w:rsidR="00C82B0E">
        <w:t xml:space="preserve"> </w:t>
      </w:r>
      <w:r w:rsidR="00D8315F">
        <w:t>on “R</w:t>
      </w:r>
      <w:r w:rsidR="00C82B0E" w:rsidRPr="00C82B0E">
        <w:t xml:space="preserve">isk </w:t>
      </w:r>
      <w:r w:rsidR="00D8315F">
        <w:t>M</w:t>
      </w:r>
      <w:r w:rsidR="00C82B0E" w:rsidRPr="00C82B0E">
        <w:t>anagement</w:t>
      </w:r>
      <w:r w:rsidR="00D8315F">
        <w:t xml:space="preserve"> for Marine Aids to Navigation</w:t>
      </w:r>
      <w:r w:rsidR="002B1FF4">
        <w:t>”</w:t>
      </w:r>
      <w:r w:rsidR="00C82B0E">
        <w:t>;</w:t>
      </w:r>
      <w:r w:rsidRPr="007F2051">
        <w:t xml:space="preserve"> and</w:t>
      </w:r>
    </w:p>
    <w:p w14:paraId="5FC16BA2" w14:textId="4A7460C7" w:rsidR="00796E8C" w:rsidRPr="00503909" w:rsidRDefault="00796E8C" w:rsidP="00D621BF">
      <w:pPr>
        <w:pStyle w:val="BodyText"/>
        <w:numPr>
          <w:ilvl w:val="0"/>
          <w:numId w:val="42"/>
        </w:numPr>
      </w:pPr>
      <w:r w:rsidRPr="00503909">
        <w:t>a</w:t>
      </w:r>
      <w:r w:rsidR="00C82B0E">
        <w:t xml:space="preserve"> </w:t>
      </w:r>
      <w:r w:rsidRPr="00503909">
        <w:t>guideline</w:t>
      </w:r>
      <w:r w:rsidR="00C82B0E">
        <w:t xml:space="preserve"> on </w:t>
      </w:r>
      <w:r w:rsidR="002B1FF4">
        <w:t>“R</w:t>
      </w:r>
      <w:r w:rsidR="00C82B0E">
        <w:t xml:space="preserve">isk </w:t>
      </w:r>
      <w:r w:rsidR="002B1FF4">
        <w:t>M</w:t>
      </w:r>
      <w:r w:rsidR="00C82B0E">
        <w:t>anagement</w:t>
      </w:r>
      <w:r w:rsidR="002B1FF4">
        <w:t>”</w:t>
      </w:r>
      <w:r w:rsidRPr="00503909">
        <w:t xml:space="preserve">.  </w:t>
      </w:r>
    </w:p>
    <w:p w14:paraId="0E857D73" w14:textId="5566127D" w:rsidR="00C82B0E" w:rsidRDefault="00796E8C" w:rsidP="00796E8C">
      <w:pPr>
        <w:pStyle w:val="BodyText"/>
      </w:pPr>
      <w:r w:rsidRPr="00F75B58">
        <w:t>Three risk management tools are offered</w:t>
      </w:r>
      <w:r w:rsidR="002B1FF4">
        <w:t xml:space="preserve"> in guidelines on</w:t>
      </w:r>
      <w:r w:rsidRPr="00F75B58">
        <w:t xml:space="preserve">: </w:t>
      </w:r>
    </w:p>
    <w:p w14:paraId="7B7A6112" w14:textId="4F513CDB" w:rsidR="00C82B0E" w:rsidRDefault="002B1FF4" w:rsidP="002B1FF4">
      <w:pPr>
        <w:pStyle w:val="BodyText"/>
        <w:numPr>
          <w:ilvl w:val="0"/>
          <w:numId w:val="43"/>
        </w:numPr>
      </w:pPr>
      <w:r>
        <w:t>“The Use of IALA Waterway Risk Assessment Programme (</w:t>
      </w:r>
      <w:r w:rsidR="00796E8C" w:rsidRPr="00F75B58">
        <w:t>IWRAP Mk I</w:t>
      </w:r>
      <w:r>
        <w:t>)</w:t>
      </w:r>
      <w:r w:rsidR="00D30DD3">
        <w:t>”</w:t>
      </w:r>
      <w:r w:rsidR="00C82B0E">
        <w:t>;</w:t>
      </w:r>
    </w:p>
    <w:p w14:paraId="50E8D46F" w14:textId="643F08E8" w:rsidR="00C82B0E" w:rsidRDefault="002B1FF4" w:rsidP="002B1FF4">
      <w:pPr>
        <w:pStyle w:val="BodyText"/>
        <w:numPr>
          <w:ilvl w:val="0"/>
          <w:numId w:val="43"/>
        </w:numPr>
      </w:pPr>
      <w:r>
        <w:t>“The Use of Ports and Waterways Safety Assessment (</w:t>
      </w:r>
      <w:r w:rsidR="00796E8C" w:rsidRPr="00D929C7">
        <w:t>PAWSA</w:t>
      </w:r>
      <w:ins w:id="466" w:author="Barry Goldman" w:date="2021-03-17T15:23:00Z">
        <w:r>
          <w:t>)</w:t>
        </w:r>
      </w:ins>
      <w:r w:rsidR="00796E8C" w:rsidRPr="00D929C7">
        <w:t xml:space="preserve"> Mk II</w:t>
      </w:r>
      <w:r>
        <w:t xml:space="preserve"> Tool”</w:t>
      </w:r>
      <w:r w:rsidR="00C82B0E">
        <w:t>;</w:t>
      </w:r>
      <w:r w:rsidR="00796E8C" w:rsidRPr="00D929C7">
        <w:t xml:space="preserve"> and</w:t>
      </w:r>
    </w:p>
    <w:p w14:paraId="1A4B1619" w14:textId="72F0EC29" w:rsidR="00796E8C" w:rsidRDefault="002B1FF4" w:rsidP="002B1FF4">
      <w:pPr>
        <w:pStyle w:val="BodyText"/>
        <w:numPr>
          <w:ilvl w:val="0"/>
          <w:numId w:val="43"/>
        </w:numPr>
      </w:pPr>
      <w:r>
        <w:t>“The Use of the Simplified IALA Risk Assessment Method (</w:t>
      </w:r>
      <w:r w:rsidR="00796E8C" w:rsidRPr="00D929C7">
        <w:t>SIRA</w:t>
      </w:r>
      <w:r>
        <w:t>)”</w:t>
      </w:r>
      <w:r w:rsidR="00F7404E">
        <w:t>.</w:t>
      </w:r>
    </w:p>
    <w:p w14:paraId="10466750" w14:textId="4D9B744E" w:rsidR="00C472A3" w:rsidRPr="00C472A3" w:rsidRDefault="00C472A3" w:rsidP="00C472A3">
      <w:pPr>
        <w:pStyle w:val="BodyText"/>
      </w:pPr>
    </w:p>
    <w:p w14:paraId="77F613E4" w14:textId="77777777" w:rsidR="00C472A3" w:rsidRDefault="00C472A3" w:rsidP="00C472A3">
      <w:pPr>
        <w:pStyle w:val="Heading3"/>
      </w:pPr>
      <w:bookmarkStart w:id="467" w:name="_Toc66880046"/>
      <w:r>
        <w:lastRenderedPageBreak/>
        <w:t>Inland waters considerations</w:t>
      </w:r>
      <w:bookmarkEnd w:id="467"/>
    </w:p>
    <w:p w14:paraId="575F507D" w14:textId="0E58F9F7" w:rsidR="00C82B0E" w:rsidRDefault="00C82B0E" w:rsidP="00C82B0E">
      <w:pPr>
        <w:pStyle w:val="BodyText"/>
      </w:pPr>
      <w:r>
        <w:t xml:space="preserve">Guidance on the assessment of risk is based on </w:t>
      </w:r>
      <w:r w:rsidRPr="00677904">
        <w:t>international, territorial and coastal areas and in ports/harbours</w:t>
      </w:r>
      <w:r>
        <w:t>.  The tools set out in the IWRAP and PAWSA models may prove to be too sophisticated for an inland waterway.  SIRA provides a simpler process that may be more relevant.  Nevertheless, all draw on the capture of AIS information as important source data and this may still be very relevant to risk assessment of inland waters where such data can be gathered.</w:t>
      </w:r>
    </w:p>
    <w:p w14:paraId="7E9FBFD8" w14:textId="77777777" w:rsidR="00C82B0E" w:rsidRDefault="00C82B0E" w:rsidP="00C82B0E">
      <w:pPr>
        <w:pStyle w:val="BodyText"/>
      </w:pPr>
      <w:r>
        <w:t>Whilst the IALA recommendation and guideline on the establishment of a VTS is based on the requirements for SOLAS vessels and IMO provisions, these documents set out basic principles, many of which will be of significant relevance to a VTS in inland waters.</w:t>
      </w:r>
    </w:p>
    <w:p w14:paraId="36661BFF" w14:textId="7CC8ECCB" w:rsidR="00C472A3" w:rsidDel="00EC0739" w:rsidRDefault="00EC0739" w:rsidP="00C472A3">
      <w:pPr>
        <w:pStyle w:val="BodyText"/>
        <w:rPr>
          <w:del w:id="468" w:author="Barry Goldman" w:date="2021-03-23T14:15:00Z"/>
        </w:rPr>
      </w:pPr>
      <w:commentRangeStart w:id="469"/>
      <w:commentRangeStart w:id="470"/>
      <w:ins w:id="471" w:author="Barry Goldman" w:date="2021-03-23T14:15:00Z">
        <w:r w:rsidRPr="00EC0739">
          <w:t xml:space="preserve">The traffic </w:t>
        </w:r>
        <w:commentRangeEnd w:id="469"/>
        <w:r>
          <w:rPr>
            <w:rStyle w:val="CommentReference"/>
          </w:rPr>
          <w:commentReference w:id="469"/>
        </w:r>
      </w:ins>
      <w:commentRangeEnd w:id="470"/>
      <w:ins w:id="472" w:author="Barry Goldman" w:date="2021-03-27T15:47:00Z">
        <w:r w:rsidR="002874BD">
          <w:rPr>
            <w:rStyle w:val="CommentReference"/>
          </w:rPr>
          <w:commentReference w:id="470"/>
        </w:r>
      </w:ins>
      <w:ins w:id="473" w:author="Barry Goldman" w:date="2021-03-23T14:15:00Z">
        <w:r w:rsidRPr="00EC0739">
          <w:t xml:space="preserve">characteristics of inland waters and the requirements of </w:t>
        </w:r>
      </w:ins>
      <w:ins w:id="474" w:author="Barry Goldman" w:date="2021-03-27T15:46:00Z">
        <w:r w:rsidR="002874BD">
          <w:t xml:space="preserve">local, regional and </w:t>
        </w:r>
      </w:ins>
      <w:ins w:id="475" w:author="Barry Goldman" w:date="2021-03-27T15:47:00Z">
        <w:r w:rsidR="002874BD">
          <w:t xml:space="preserve">national rules, regulations and </w:t>
        </w:r>
      </w:ins>
      <w:ins w:id="476" w:author="Barry Goldman" w:date="2021-03-23T14:15:00Z">
        <w:r w:rsidRPr="00EC0739">
          <w:t>conventions</w:t>
        </w:r>
      </w:ins>
      <w:ins w:id="477" w:author="Barry Goldman" w:date="2021-03-27T15:47:00Z">
        <w:r w:rsidR="002874BD">
          <w:t xml:space="preserve"> relating to </w:t>
        </w:r>
      </w:ins>
      <w:ins w:id="478" w:author="Barry Goldman" w:date="2021-03-23T14:15:00Z">
        <w:r w:rsidRPr="00EC0739">
          <w:t>inland waters should be taken into consideration when conducting risk assessment.</w:t>
        </w:r>
      </w:ins>
    </w:p>
    <w:p w14:paraId="142A68DE" w14:textId="77777777" w:rsidR="00C472A3" w:rsidRPr="00D929C7" w:rsidRDefault="00C472A3" w:rsidP="00796E8C">
      <w:pPr>
        <w:pStyle w:val="BodyText"/>
      </w:pPr>
    </w:p>
    <w:p w14:paraId="2B6C7A07" w14:textId="17758334" w:rsidR="001454EC" w:rsidRDefault="003167D6" w:rsidP="00A73DE2">
      <w:pPr>
        <w:pStyle w:val="Heading2"/>
      </w:pPr>
      <w:bookmarkStart w:id="479" w:name="_Toc66880047"/>
      <w:r>
        <w:rPr>
          <w:caps w:val="0"/>
        </w:rPr>
        <w:t>QUALITY MANAGEMENT</w:t>
      </w:r>
      <w:bookmarkEnd w:id="479"/>
    </w:p>
    <w:bookmarkEnd w:id="99"/>
    <w:bookmarkEnd w:id="457"/>
    <w:p w14:paraId="4A16886A" w14:textId="163F6E48" w:rsidR="001454EC" w:rsidRDefault="001454EC" w:rsidP="001454EC">
      <w:pPr>
        <w:pStyle w:val="Heading2separationline"/>
      </w:pPr>
    </w:p>
    <w:p w14:paraId="6EA10A59" w14:textId="5CF46204" w:rsidR="00C472A3" w:rsidRDefault="00C472A3" w:rsidP="00C472A3">
      <w:pPr>
        <w:pStyle w:val="Heading3"/>
      </w:pPr>
      <w:bookmarkStart w:id="480" w:name="_Toc66880048"/>
      <w:bookmarkStart w:id="481" w:name="_Hlk66887560"/>
      <w:r>
        <w:t>IALA guidance</w:t>
      </w:r>
      <w:bookmarkEnd w:id="480"/>
    </w:p>
    <w:bookmarkEnd w:id="481"/>
    <w:p w14:paraId="0045A9A1" w14:textId="3B333108" w:rsidR="00796E8C" w:rsidRDefault="00796E8C" w:rsidP="002B1FF4">
      <w:pPr>
        <w:pStyle w:val="BodyText"/>
      </w:pPr>
      <w:r w:rsidRPr="008D6B65">
        <w:t xml:space="preserve">If a </w:t>
      </w:r>
      <w:r w:rsidR="002B1FF4" w:rsidRPr="008D6B65">
        <w:t>formal</w:t>
      </w:r>
      <w:r w:rsidR="002B1FF4">
        <w:t xml:space="preserve">ly appointed </w:t>
      </w:r>
      <w:r w:rsidRPr="008D6B65">
        <w:t>VTS is</w:t>
      </w:r>
      <w:r w:rsidR="002B1FF4">
        <w:t xml:space="preserve"> established</w:t>
      </w:r>
      <w:r w:rsidRPr="008D6B65">
        <w:t xml:space="preserve">, a quality management structure is considered necessary.  IALA provides guidance on quality management </w:t>
      </w:r>
      <w:r>
        <w:t>in the form of a recommendation</w:t>
      </w:r>
      <w:r w:rsidR="002B1FF4">
        <w:t xml:space="preserve"> on “Quality Management for Aids to Navigation Authorities”</w:t>
      </w:r>
      <w:r w:rsidRPr="008D6B65">
        <w:t xml:space="preserve"> </w:t>
      </w:r>
      <w:r>
        <w:t>and an associated guideline</w:t>
      </w:r>
      <w:r w:rsidR="002B1FF4">
        <w:t xml:space="preserve"> on “Quality Management Systems for Aids to Navigation Service Delivery”</w:t>
      </w:r>
      <w:r>
        <w:t>.</w:t>
      </w:r>
    </w:p>
    <w:p w14:paraId="3316ECB2" w14:textId="0B893705" w:rsidR="00C472A3" w:rsidRPr="00C472A3" w:rsidRDefault="00C472A3" w:rsidP="00C472A3">
      <w:pPr>
        <w:pStyle w:val="BodyText"/>
      </w:pPr>
    </w:p>
    <w:p w14:paraId="118345F4" w14:textId="77777777" w:rsidR="00C472A3" w:rsidRDefault="00C472A3" w:rsidP="00C472A3">
      <w:pPr>
        <w:pStyle w:val="Heading3"/>
      </w:pPr>
      <w:bookmarkStart w:id="482" w:name="_Toc66880049"/>
      <w:bookmarkStart w:id="483" w:name="_Hlk66887572"/>
      <w:r>
        <w:t>Inland waters considerations</w:t>
      </w:r>
      <w:bookmarkEnd w:id="482"/>
    </w:p>
    <w:bookmarkEnd w:id="483"/>
    <w:p w14:paraId="0C5F74AE" w14:textId="1212297E" w:rsidR="00C82B0E" w:rsidRDefault="00C82B0E" w:rsidP="00C82B0E">
      <w:pPr>
        <w:pStyle w:val="BodyText"/>
      </w:pPr>
      <w:r>
        <w:t>A VTS in inland waters should have a quality management system in place and auditing forms part of this process.  The IALA guidance may be adapted as appropriate</w:t>
      </w:r>
      <w:ins w:id="484" w:author="Barry Goldman" w:date="2021-03-27T15:50:00Z">
        <w:r w:rsidR="002874BD">
          <w:t xml:space="preserve"> taking into account local, regional and national requirements as a</w:t>
        </w:r>
      </w:ins>
      <w:ins w:id="485" w:author="Barry Goldman" w:date="2021-03-27T15:51:00Z">
        <w:r w:rsidR="002874BD">
          <w:t>ppropriate</w:t>
        </w:r>
      </w:ins>
      <w:r>
        <w:t>.</w:t>
      </w:r>
    </w:p>
    <w:p w14:paraId="435BB2BF" w14:textId="7409A057" w:rsidR="00C472A3" w:rsidRDefault="00EC0739" w:rsidP="00EA218F">
      <w:pPr>
        <w:pStyle w:val="BodyText"/>
      </w:pPr>
      <w:commentRangeStart w:id="486"/>
      <w:commentRangeStart w:id="487"/>
      <w:ins w:id="488" w:author="Barry Goldman" w:date="2021-03-23T14:16:00Z">
        <w:r w:rsidRPr="002874BD">
          <w:rPr>
            <w:dstrike/>
            <w:rPrChange w:id="489" w:author="Barry Goldman" w:date="2021-03-27T15:52:00Z">
              <w:rPr/>
            </w:rPrChange>
          </w:rPr>
          <w:t>A VTS in inland waters needs to take into account of the needs of the government where the VTS is located when establishing a quality management system</w:t>
        </w:r>
        <w:r w:rsidRPr="00EC0739">
          <w:t>.</w:t>
        </w:r>
      </w:ins>
      <w:commentRangeEnd w:id="486"/>
      <w:ins w:id="490" w:author="Barry Goldman" w:date="2021-03-27T15:51:00Z">
        <w:r w:rsidR="002874BD">
          <w:rPr>
            <w:rStyle w:val="CommentReference"/>
          </w:rPr>
          <w:commentReference w:id="486"/>
        </w:r>
      </w:ins>
      <w:commentRangeEnd w:id="487"/>
      <w:ins w:id="491" w:author="Barry Goldman" w:date="2021-03-27T15:52:00Z">
        <w:r w:rsidR="002874BD">
          <w:rPr>
            <w:rStyle w:val="CommentReference"/>
          </w:rPr>
          <w:commentReference w:id="487"/>
        </w:r>
      </w:ins>
    </w:p>
    <w:p w14:paraId="294A7828" w14:textId="6544A6CA" w:rsidR="00EF4870" w:rsidRDefault="00EF4870" w:rsidP="00904B9A">
      <w:pPr>
        <w:pStyle w:val="Heading2"/>
      </w:pPr>
      <w:r w:rsidRPr="00904B9A">
        <w:t>ADDITIONAL GUIDANCE RELATED TO THE PROVISION OF VTS</w:t>
      </w:r>
    </w:p>
    <w:p w14:paraId="15BF8F2B" w14:textId="1B16E48B" w:rsidR="00904B9A" w:rsidRDefault="00904B9A" w:rsidP="00904B9A">
      <w:pPr>
        <w:pStyle w:val="Heading2separationline"/>
      </w:pPr>
    </w:p>
    <w:p w14:paraId="4B95FC76" w14:textId="77777777" w:rsidR="00904B9A" w:rsidRDefault="00904B9A" w:rsidP="00904B9A">
      <w:pPr>
        <w:pStyle w:val="Heading3"/>
        <w:numPr>
          <w:ilvl w:val="2"/>
          <w:numId w:val="47"/>
        </w:numPr>
      </w:pPr>
      <w:r>
        <w:t>IALA guidance</w:t>
      </w:r>
    </w:p>
    <w:p w14:paraId="614305A3" w14:textId="78396E01" w:rsidR="00904B9A" w:rsidRDefault="00904B9A" w:rsidP="00904B9A">
      <w:pPr>
        <w:pStyle w:val="BodyText"/>
        <w:spacing w:line="240" w:lineRule="auto"/>
      </w:pPr>
      <w:r>
        <w:t>H</w:t>
      </w:r>
      <w:r w:rsidRPr="000A53C8">
        <w:t xml:space="preserve">elpful guidance on AIS </w:t>
      </w:r>
      <w:r>
        <w:t xml:space="preserve">is provided </w:t>
      </w:r>
      <w:r w:rsidRPr="000A53C8">
        <w:t xml:space="preserve">in </w:t>
      </w:r>
      <w:r>
        <w:t xml:space="preserve">a </w:t>
      </w:r>
      <w:r w:rsidRPr="000A53C8">
        <w:t>guideline</w:t>
      </w:r>
      <w:r>
        <w:t xml:space="preserve"> that provides an “O</w:t>
      </w:r>
      <w:r w:rsidRPr="000A53C8">
        <w:t>verview of AIS</w:t>
      </w:r>
      <w:r>
        <w:t>”</w:t>
      </w:r>
      <w:r w:rsidRPr="000A53C8">
        <w:t>.</w:t>
      </w:r>
    </w:p>
    <w:p w14:paraId="584A56E0" w14:textId="2917BF2A" w:rsidR="00904B9A" w:rsidRDefault="00904B9A" w:rsidP="00904B9A">
      <w:pPr>
        <w:pStyle w:val="BodyText"/>
      </w:pPr>
    </w:p>
    <w:p w14:paraId="0DCCA43F" w14:textId="77777777" w:rsidR="00904B9A" w:rsidRDefault="00904B9A" w:rsidP="00904B9A">
      <w:pPr>
        <w:pStyle w:val="Heading3"/>
        <w:numPr>
          <w:ilvl w:val="2"/>
          <w:numId w:val="48"/>
        </w:numPr>
      </w:pPr>
      <w:r>
        <w:t>Inland waters considerations</w:t>
      </w:r>
    </w:p>
    <w:p w14:paraId="065F2A39" w14:textId="5797C332" w:rsidR="00904B9A" w:rsidRDefault="00904B9A" w:rsidP="00904B9A">
      <w:pPr>
        <w:pStyle w:val="BodyText"/>
      </w:pPr>
      <w:r>
        <w:t xml:space="preserve">Many inland waterways draw heavily on AIS as a primary tool for </w:t>
      </w:r>
      <w:del w:id="492" w:author="Victoria IVANOVA" w:date="2021-03-19T15:19:00Z">
        <w:r w:rsidDel="00256396">
          <w:delText>tracking</w:delText>
        </w:r>
      </w:del>
      <w:ins w:id="493" w:author="Victoria IVANOVA" w:date="2021-03-19T15:19:00Z">
        <w:r w:rsidR="00256396">
          <w:t>VTT</w:t>
        </w:r>
      </w:ins>
      <w:r>
        <w:t xml:space="preserve"> and it is important that the capabilities and limitations are fully understood.  IALA’s guidance has relevance to VTSs in inland waters.</w:t>
      </w:r>
    </w:p>
    <w:p w14:paraId="4C3BC22D" w14:textId="3831DF13" w:rsidR="00832003" w:rsidRPr="00EC0739" w:rsidRDefault="00EC0739" w:rsidP="00C03649">
      <w:pPr>
        <w:autoSpaceDE w:val="0"/>
        <w:autoSpaceDN w:val="0"/>
        <w:adjustRightInd w:val="0"/>
        <w:spacing w:line="240" w:lineRule="auto"/>
        <w:rPr>
          <w:rFonts w:cstheme="minorHAnsi"/>
          <w:sz w:val="24"/>
          <w:szCs w:val="24"/>
        </w:rPr>
      </w:pPr>
      <w:commentRangeStart w:id="494"/>
      <w:commentRangeStart w:id="495"/>
      <w:ins w:id="496" w:author="Barry Goldman" w:date="2021-03-23T14:17:00Z">
        <w:r w:rsidRPr="00EC0739">
          <w:rPr>
            <w:rFonts w:cstheme="minorHAnsi"/>
            <w:sz w:val="24"/>
            <w:szCs w:val="24"/>
          </w:rPr>
          <w:t>The specification</w:t>
        </w:r>
      </w:ins>
      <w:ins w:id="497" w:author="Barry Goldman" w:date="2021-03-27T15:54:00Z">
        <w:r w:rsidR="002874BD">
          <w:rPr>
            <w:rFonts w:cstheme="minorHAnsi"/>
            <w:sz w:val="24"/>
            <w:szCs w:val="24"/>
          </w:rPr>
          <w:t>s</w:t>
        </w:r>
      </w:ins>
      <w:ins w:id="498" w:author="Barry Goldman" w:date="2021-03-23T14:17:00Z">
        <w:r w:rsidRPr="00EC0739">
          <w:rPr>
            <w:rFonts w:cstheme="minorHAnsi"/>
            <w:sz w:val="24"/>
            <w:szCs w:val="24"/>
          </w:rPr>
          <w:t xml:space="preserve"> </w:t>
        </w:r>
      </w:ins>
      <w:commentRangeEnd w:id="494"/>
      <w:ins w:id="499" w:author="Barry Goldman" w:date="2021-03-23T14:18:00Z">
        <w:r>
          <w:rPr>
            <w:rStyle w:val="CommentReference"/>
          </w:rPr>
          <w:commentReference w:id="494"/>
        </w:r>
      </w:ins>
      <w:commentRangeEnd w:id="495"/>
      <w:ins w:id="500" w:author="Barry Goldman" w:date="2021-03-27T15:58:00Z">
        <w:r w:rsidR="00F6135F">
          <w:rPr>
            <w:rStyle w:val="CommentReference"/>
          </w:rPr>
          <w:commentReference w:id="495"/>
        </w:r>
      </w:ins>
      <w:ins w:id="501" w:author="Barry Goldman" w:date="2021-03-23T14:17:00Z">
        <w:r w:rsidRPr="00EC0739">
          <w:rPr>
            <w:rFonts w:cstheme="minorHAnsi"/>
            <w:sz w:val="24"/>
            <w:szCs w:val="24"/>
          </w:rPr>
          <w:t xml:space="preserve"> for AIS equipment </w:t>
        </w:r>
      </w:ins>
      <w:ins w:id="502" w:author="Barry Goldman" w:date="2021-03-27T15:54:00Z">
        <w:r w:rsidR="002874BD">
          <w:rPr>
            <w:rFonts w:cstheme="minorHAnsi"/>
            <w:sz w:val="24"/>
            <w:szCs w:val="24"/>
          </w:rPr>
          <w:t xml:space="preserve">on </w:t>
        </w:r>
      </w:ins>
      <w:ins w:id="503" w:author="Barry Goldman" w:date="2021-03-23T14:17:00Z">
        <w:r w:rsidRPr="00EC0739">
          <w:rPr>
            <w:rFonts w:cstheme="minorHAnsi"/>
            <w:sz w:val="24"/>
            <w:szCs w:val="24"/>
          </w:rPr>
          <w:t xml:space="preserve">inland vessels </w:t>
        </w:r>
      </w:ins>
      <w:ins w:id="504" w:author="Barry Goldman" w:date="2021-03-27T15:54:00Z">
        <w:r w:rsidR="00F6135F">
          <w:rPr>
            <w:rFonts w:cstheme="minorHAnsi"/>
            <w:sz w:val="24"/>
            <w:szCs w:val="24"/>
          </w:rPr>
          <w:t>may be lower than</w:t>
        </w:r>
      </w:ins>
      <w:ins w:id="505" w:author="Barry Goldman" w:date="2021-03-27T15:55:00Z">
        <w:r w:rsidR="00F6135F" w:rsidRPr="00F6135F">
          <w:rPr>
            <w:rFonts w:cstheme="minorHAnsi"/>
            <w:sz w:val="24"/>
            <w:szCs w:val="24"/>
          </w:rPr>
          <w:t xml:space="preserve"> those for AIS on seagoing ships</w:t>
        </w:r>
        <w:r w:rsidR="00F6135F">
          <w:rPr>
            <w:rFonts w:cstheme="minorHAnsi"/>
            <w:sz w:val="24"/>
            <w:szCs w:val="24"/>
          </w:rPr>
          <w:t>;</w:t>
        </w:r>
      </w:ins>
      <w:ins w:id="506" w:author="Barry Goldman" w:date="2021-03-23T14:17:00Z">
        <w:r w:rsidRPr="00EC0739">
          <w:rPr>
            <w:rFonts w:cstheme="minorHAnsi"/>
            <w:sz w:val="24"/>
            <w:szCs w:val="24"/>
          </w:rPr>
          <w:t xml:space="preserve"> inland VTS</w:t>
        </w:r>
      </w:ins>
      <w:ins w:id="507" w:author="Barry Goldman" w:date="2021-03-27T15:55:00Z">
        <w:r w:rsidR="00F6135F">
          <w:rPr>
            <w:rFonts w:cstheme="minorHAnsi"/>
            <w:sz w:val="24"/>
            <w:szCs w:val="24"/>
          </w:rPr>
          <w:t>s</w:t>
        </w:r>
      </w:ins>
      <w:ins w:id="508" w:author="Barry Goldman" w:date="2021-03-23T14:17:00Z">
        <w:r w:rsidRPr="00EC0739">
          <w:rPr>
            <w:rFonts w:cstheme="minorHAnsi"/>
            <w:sz w:val="24"/>
            <w:szCs w:val="24"/>
          </w:rPr>
          <w:t xml:space="preserve"> should consider screening the </w:t>
        </w:r>
      </w:ins>
      <w:ins w:id="509" w:author="Barry Goldman" w:date="2021-03-27T15:57:00Z">
        <w:r w:rsidR="00F6135F">
          <w:rPr>
            <w:rFonts w:cstheme="minorHAnsi"/>
            <w:sz w:val="24"/>
            <w:szCs w:val="24"/>
          </w:rPr>
          <w:t xml:space="preserve">display </w:t>
        </w:r>
      </w:ins>
      <w:ins w:id="510" w:author="Barry Goldman" w:date="2021-03-23T14:17:00Z">
        <w:r w:rsidRPr="00EC0739">
          <w:rPr>
            <w:rFonts w:cstheme="minorHAnsi"/>
            <w:sz w:val="24"/>
            <w:szCs w:val="24"/>
          </w:rPr>
          <w:t xml:space="preserve">of the </w:t>
        </w:r>
      </w:ins>
      <w:ins w:id="511" w:author="Barry Goldman" w:date="2021-03-27T15:56:00Z">
        <w:r w:rsidR="00F6135F">
          <w:rPr>
            <w:rFonts w:cstheme="minorHAnsi"/>
            <w:sz w:val="24"/>
            <w:szCs w:val="24"/>
          </w:rPr>
          <w:t xml:space="preserve">received </w:t>
        </w:r>
      </w:ins>
      <w:ins w:id="512" w:author="Barry Goldman" w:date="2021-03-23T14:17:00Z">
        <w:r w:rsidRPr="00EC0739">
          <w:rPr>
            <w:rFonts w:cstheme="minorHAnsi"/>
            <w:sz w:val="24"/>
            <w:szCs w:val="24"/>
          </w:rPr>
          <w:t xml:space="preserve">AIS </w:t>
        </w:r>
      </w:ins>
      <w:ins w:id="513" w:author="Barry Goldman" w:date="2021-03-27T15:56:00Z">
        <w:r w:rsidR="00F6135F">
          <w:rPr>
            <w:rFonts w:cstheme="minorHAnsi"/>
            <w:sz w:val="24"/>
            <w:szCs w:val="24"/>
          </w:rPr>
          <w:t xml:space="preserve">data </w:t>
        </w:r>
      </w:ins>
      <w:ins w:id="514" w:author="Barry Goldman" w:date="2021-03-27T15:58:00Z">
        <w:r w:rsidR="00F6135F">
          <w:rPr>
            <w:rFonts w:cstheme="minorHAnsi"/>
            <w:sz w:val="24"/>
            <w:szCs w:val="24"/>
          </w:rPr>
          <w:t>from inland</w:t>
        </w:r>
        <w:r w:rsidR="00F6135F" w:rsidRPr="00EC0739">
          <w:rPr>
            <w:rFonts w:cstheme="minorHAnsi"/>
            <w:sz w:val="24"/>
            <w:szCs w:val="24"/>
          </w:rPr>
          <w:t xml:space="preserve"> vessels</w:t>
        </w:r>
        <w:r w:rsidR="00F6135F">
          <w:rPr>
            <w:rFonts w:cstheme="minorHAnsi"/>
            <w:sz w:val="24"/>
            <w:szCs w:val="24"/>
          </w:rPr>
          <w:t xml:space="preserve"> for</w:t>
        </w:r>
      </w:ins>
      <w:ins w:id="515" w:author="Barry Goldman" w:date="2021-03-27T15:57:00Z">
        <w:r w:rsidR="00F6135F">
          <w:rPr>
            <w:rFonts w:cstheme="minorHAnsi"/>
            <w:sz w:val="24"/>
            <w:szCs w:val="24"/>
          </w:rPr>
          <w:t xml:space="preserve"> </w:t>
        </w:r>
        <w:r w:rsidR="00F6135F" w:rsidRPr="00EC0739">
          <w:rPr>
            <w:rFonts w:cstheme="minorHAnsi"/>
            <w:sz w:val="24"/>
            <w:szCs w:val="24"/>
          </w:rPr>
          <w:t>accuracy</w:t>
        </w:r>
      </w:ins>
      <w:ins w:id="516" w:author="Barry Goldman" w:date="2021-03-23T14:17:00Z">
        <w:r w:rsidRPr="00EC0739">
          <w:rPr>
            <w:rFonts w:cstheme="minorHAnsi"/>
            <w:sz w:val="24"/>
            <w:szCs w:val="24"/>
          </w:rPr>
          <w:t>.</w:t>
        </w:r>
      </w:ins>
    </w:p>
    <w:p w14:paraId="2E0D0F43" w14:textId="77777777" w:rsidR="00E069B6" w:rsidRDefault="00E069B6" w:rsidP="008521FE">
      <w:pPr>
        <w:pStyle w:val="Heading1"/>
      </w:pPr>
      <w:bookmarkStart w:id="517" w:name="_Toc66538705"/>
      <w:bookmarkStart w:id="518" w:name="_Toc66538805"/>
      <w:bookmarkStart w:id="519" w:name="_Toc66538706"/>
      <w:bookmarkStart w:id="520" w:name="_Toc66538806"/>
      <w:bookmarkStart w:id="521" w:name="_Toc66538717"/>
      <w:bookmarkStart w:id="522" w:name="_Toc66538817"/>
      <w:bookmarkStart w:id="523" w:name="_Toc66538718"/>
      <w:bookmarkStart w:id="524" w:name="_Toc66538818"/>
      <w:bookmarkStart w:id="525" w:name="_Toc66538719"/>
      <w:bookmarkStart w:id="526" w:name="_Toc66538819"/>
      <w:bookmarkStart w:id="527" w:name="_Toc66538720"/>
      <w:bookmarkStart w:id="528" w:name="_Toc66538820"/>
      <w:bookmarkStart w:id="529" w:name="_Toc66538721"/>
      <w:bookmarkStart w:id="530" w:name="_Toc66538821"/>
      <w:bookmarkStart w:id="531" w:name="_Toc66538722"/>
      <w:bookmarkStart w:id="532" w:name="_Toc66538822"/>
      <w:bookmarkStart w:id="533" w:name="_Toc66538723"/>
      <w:bookmarkStart w:id="534" w:name="_Toc66538823"/>
      <w:bookmarkStart w:id="535" w:name="_Toc66538724"/>
      <w:bookmarkStart w:id="536" w:name="_Toc66538824"/>
      <w:bookmarkStart w:id="537" w:name="_Toc66538725"/>
      <w:bookmarkStart w:id="538" w:name="_Toc66538825"/>
      <w:bookmarkStart w:id="539" w:name="_Toc66538726"/>
      <w:bookmarkStart w:id="540" w:name="_Toc66538826"/>
      <w:bookmarkStart w:id="541" w:name="_Toc66538727"/>
      <w:bookmarkStart w:id="542" w:name="_Toc66538827"/>
      <w:bookmarkStart w:id="543" w:name="_Toc66538728"/>
      <w:bookmarkStart w:id="544" w:name="_Toc66538828"/>
      <w:bookmarkStart w:id="545" w:name="_Toc66538729"/>
      <w:bookmarkStart w:id="546" w:name="_Toc66538829"/>
      <w:bookmarkStart w:id="547" w:name="_Toc66538730"/>
      <w:bookmarkStart w:id="548" w:name="_Toc66538830"/>
      <w:bookmarkStart w:id="549" w:name="_Toc66538731"/>
      <w:bookmarkStart w:id="550" w:name="_Toc66538831"/>
      <w:bookmarkStart w:id="551" w:name="_Toc66538732"/>
      <w:bookmarkStart w:id="552" w:name="_Toc66538832"/>
      <w:bookmarkStart w:id="553" w:name="_Toc66538733"/>
      <w:bookmarkStart w:id="554" w:name="_Toc66538833"/>
      <w:bookmarkStart w:id="555" w:name="_Toc457215592"/>
      <w:bookmarkStart w:id="556" w:name="_Toc66880050"/>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t>DEFINITIONS</w:t>
      </w:r>
      <w:bookmarkEnd w:id="555"/>
      <w:bookmarkEnd w:id="556"/>
    </w:p>
    <w:p w14:paraId="460F45CC" w14:textId="77777777" w:rsidR="00E069B6" w:rsidRDefault="00E069B6" w:rsidP="00E069B6">
      <w:pPr>
        <w:pStyle w:val="Heading1separatationline"/>
      </w:pPr>
    </w:p>
    <w:p w14:paraId="01BF24E3" w14:textId="262C9562" w:rsidR="0054278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9"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218F26A6" w14:textId="5D94C76A" w:rsidR="008C7068" w:rsidRDefault="008C7068" w:rsidP="00D621BF">
      <w:pPr>
        <w:pStyle w:val="Heading1"/>
        <w:numPr>
          <w:ilvl w:val="0"/>
          <w:numId w:val="34"/>
        </w:numPr>
        <w:rPr>
          <w:ins w:id="557" w:author="Barry Goldman" w:date="2021-03-21T15:22:00Z"/>
        </w:rPr>
      </w:pPr>
      <w:bookmarkStart w:id="558" w:name="_Toc66880051"/>
      <w:ins w:id="559" w:author="Barry Goldman" w:date="2021-03-21T15:22:00Z">
        <w:r>
          <w:t>ACRONYMS</w:t>
        </w:r>
      </w:ins>
    </w:p>
    <w:p w14:paraId="2FB3118A" w14:textId="6F7D81E1" w:rsidR="008C7068" w:rsidRDefault="008C7068" w:rsidP="008C7068">
      <w:pPr>
        <w:pStyle w:val="Heading1separatationline"/>
        <w:rPr>
          <w:ins w:id="560" w:author="Barry Goldman" w:date="2021-03-21T15:22:00Z"/>
        </w:rPr>
      </w:pPr>
    </w:p>
    <w:p w14:paraId="3CEC8941" w14:textId="6374CD2C" w:rsidR="008C7068" w:rsidRPr="008C7068" w:rsidRDefault="008C7068" w:rsidP="00D30DD3">
      <w:pPr>
        <w:pStyle w:val="BodyText"/>
        <w:rPr>
          <w:ins w:id="561" w:author="Barry Goldman" w:date="2021-03-21T15:22:00Z"/>
        </w:rPr>
      </w:pPr>
      <w:ins w:id="562" w:author="Barry Goldman" w:date="2021-03-21T15:22:00Z">
        <w:r>
          <w:t>VTT</w:t>
        </w:r>
        <w:r>
          <w:tab/>
        </w:r>
      </w:ins>
      <w:ins w:id="563" w:author="Barry Goldman" w:date="2021-03-21T15:23:00Z">
        <w:r w:rsidRPr="008C7068">
          <w:t>Vessel Tracking and Tracing</w:t>
        </w:r>
      </w:ins>
    </w:p>
    <w:p w14:paraId="502CD04C" w14:textId="1B18CD78" w:rsidR="00D32DDF" w:rsidRDefault="00D32DDF" w:rsidP="00D621BF">
      <w:pPr>
        <w:pStyle w:val="Heading1"/>
        <w:numPr>
          <w:ilvl w:val="0"/>
          <w:numId w:val="34"/>
        </w:numPr>
      </w:pPr>
      <w:r>
        <w:t>R</w:t>
      </w:r>
      <w:r w:rsidR="0093492E">
        <w:t>EFERENCES</w:t>
      </w:r>
      <w:bookmarkEnd w:id="558"/>
    </w:p>
    <w:p w14:paraId="623FC7E7" w14:textId="62496A6B" w:rsidR="00D32DDF" w:rsidRDefault="00D32DDF" w:rsidP="00D32DDF">
      <w:pPr>
        <w:pStyle w:val="Heading1separatationline"/>
      </w:pPr>
    </w:p>
    <w:p w14:paraId="29EE1874" w14:textId="7AEC17B8" w:rsidR="003167D6" w:rsidRDefault="003167D6" w:rsidP="00957441">
      <w:pPr>
        <w:pStyle w:val="BodyText"/>
      </w:pPr>
      <w:r>
        <w:t>[1]</w:t>
      </w:r>
      <w:r>
        <w:tab/>
        <w:t>IALA VTS Manual</w:t>
      </w:r>
    </w:p>
    <w:p w14:paraId="472A9A11" w14:textId="330FA75D" w:rsidR="00430130" w:rsidRDefault="00430130" w:rsidP="000F2807">
      <w:pPr>
        <w:pStyle w:val="BodyText"/>
        <w:rPr>
          <w:ins w:id="564" w:author="Barry Goldman" w:date="2021-03-22T16:53:00Z"/>
        </w:rPr>
      </w:pPr>
    </w:p>
    <w:p w14:paraId="7A9464F6" w14:textId="77777777" w:rsidR="00430130" w:rsidRDefault="00430130" w:rsidP="000F2807">
      <w:pPr>
        <w:pStyle w:val="BodyText"/>
        <w:rPr>
          <w:ins w:id="565" w:author="Barry Goldman" w:date="2021-03-21T13:54:00Z"/>
        </w:rPr>
      </w:pPr>
    </w:p>
    <w:p w14:paraId="48EFAC69" w14:textId="61A9AF94" w:rsidR="00DD17A8" w:rsidRDefault="00DD17A8" w:rsidP="000F2807">
      <w:pPr>
        <w:pStyle w:val="BodyText"/>
        <w:rPr>
          <w:ins w:id="566" w:author="Barry Goldman" w:date="2021-03-21T13:54:00Z"/>
        </w:rPr>
      </w:pPr>
    </w:p>
    <w:p w14:paraId="45C19F8D" w14:textId="295A4D77" w:rsidR="00DD17A8" w:rsidRDefault="00DD17A8" w:rsidP="000F2807">
      <w:pPr>
        <w:pStyle w:val="BodyText"/>
        <w:rPr>
          <w:ins w:id="567" w:author="Barry Goldman" w:date="2021-03-21T13:55:00Z"/>
        </w:rPr>
      </w:pPr>
      <w:ins w:id="568" w:author="Barry Goldman" w:date="2021-03-21T13:54:00Z">
        <w:r>
          <w:t>Def</w:t>
        </w:r>
      </w:ins>
      <w:ins w:id="569" w:author="Barry Goldman" w:date="2021-03-21T13:55:00Z">
        <w:r>
          <w:t>inition</w:t>
        </w:r>
      </w:ins>
      <w:ins w:id="570" w:author="Barry Goldman" w:date="2021-03-21T15:15:00Z">
        <w:r w:rsidR="008C7068">
          <w:t>s</w:t>
        </w:r>
      </w:ins>
      <w:ins w:id="571" w:author="Barry Goldman" w:date="2021-03-21T13:55:00Z">
        <w:r>
          <w:t xml:space="preserve"> for IALA Dictionary:</w:t>
        </w:r>
      </w:ins>
    </w:p>
    <w:p w14:paraId="285BBC3B" w14:textId="3FB90637" w:rsidR="00DD17A8" w:rsidRDefault="00DD17A8" w:rsidP="00DD17A8">
      <w:pPr>
        <w:pStyle w:val="BodyText"/>
        <w:ind w:left="1418" w:hanging="1418"/>
        <w:rPr>
          <w:ins w:id="572" w:author="Barry Goldman" w:date="2021-03-21T15:04:00Z"/>
        </w:rPr>
      </w:pPr>
      <w:ins w:id="573" w:author="Barry Goldman" w:date="2021-03-21T13:55:00Z">
        <w:r w:rsidRPr="00DD17A8">
          <w:t>Inland VTS</w:t>
        </w:r>
        <w:r>
          <w:tab/>
        </w:r>
      </w:ins>
      <w:ins w:id="574" w:author="Barry Goldman" w:date="2021-03-21T14:01:00Z">
        <w:r>
          <w:t>Inland v</w:t>
        </w:r>
        <w:r w:rsidRPr="00DD17A8">
          <w:t>essel traffic service (</w:t>
        </w:r>
      </w:ins>
      <w:ins w:id="575" w:author="Barry Goldman" w:date="2021-03-21T14:04:00Z">
        <w:r w:rsidR="00D37528">
          <w:t xml:space="preserve">Inland </w:t>
        </w:r>
      </w:ins>
      <w:ins w:id="576" w:author="Barry Goldman" w:date="2021-03-21T14:01:00Z">
        <w:r w:rsidRPr="00DD17A8">
          <w:t>VTS) means a service implemented by a Government with the capability to interact with vessel traffic and respond to developing situations within a</w:t>
        </w:r>
      </w:ins>
      <w:ins w:id="577" w:author="Barry Goldman" w:date="2021-03-21T14:06:00Z">
        <w:r w:rsidR="00D37528">
          <w:t>n inland</w:t>
        </w:r>
      </w:ins>
      <w:ins w:id="578" w:author="Barry Goldman" w:date="2021-03-21T14:01:00Z">
        <w:r w:rsidRPr="00DD17A8">
          <w:t xml:space="preserve"> VTS area to improve safety and efficiency of navigation, contribute to the safety of life at sea and support the protection of the environment</w:t>
        </w:r>
      </w:ins>
    </w:p>
    <w:p w14:paraId="38303629" w14:textId="5697E5DF" w:rsidR="00A13083" w:rsidRDefault="00A13083" w:rsidP="00DD17A8">
      <w:pPr>
        <w:pStyle w:val="BodyText"/>
        <w:ind w:left="1418" w:hanging="1418"/>
        <w:rPr>
          <w:ins w:id="579" w:author="Barry Goldman" w:date="2021-03-21T15:06:00Z"/>
        </w:rPr>
      </w:pPr>
    </w:p>
    <w:p w14:paraId="1C5A8BFF" w14:textId="7033B78D" w:rsidR="00A13083" w:rsidRDefault="00A13083" w:rsidP="00DD17A8">
      <w:pPr>
        <w:pStyle w:val="BodyText"/>
        <w:ind w:left="1418" w:hanging="1418"/>
        <w:rPr>
          <w:ins w:id="580" w:author="Barry Goldman" w:date="2021-03-22T18:25:00Z"/>
        </w:rPr>
      </w:pPr>
      <w:bookmarkStart w:id="581" w:name="_Hlk67232611"/>
      <w:ins w:id="582" w:author="Barry Goldman" w:date="2021-03-21T15:06:00Z">
        <w:r w:rsidRPr="00A13083">
          <w:t xml:space="preserve">Vessel Tracking and Tracing </w:t>
        </w:r>
        <w:bookmarkEnd w:id="581"/>
        <w:r w:rsidRPr="00A13083">
          <w:t>(VTT)</w:t>
        </w:r>
        <w:r>
          <w:t xml:space="preserve"> – definition required</w:t>
        </w:r>
      </w:ins>
    </w:p>
    <w:p w14:paraId="6BBFE840" w14:textId="77777777" w:rsidR="009C72B7" w:rsidRDefault="009C72B7" w:rsidP="009C72B7">
      <w:pPr>
        <w:pStyle w:val="BodyText"/>
        <w:ind w:left="1418" w:hanging="1418"/>
        <w:rPr>
          <w:ins w:id="583" w:author="Barry Goldman" w:date="2021-03-22T18:25:00Z"/>
        </w:rPr>
      </w:pPr>
      <w:ins w:id="584" w:author="Barry Goldman" w:date="2021-03-22T18:25:00Z">
        <w:r>
          <w:tab/>
          <w:t>Vessel Tracking means the function of maintaining status information of the vessel, such as the current position and characteristics and – if needed – combined with information on cargo and consignments.</w:t>
        </w:r>
      </w:ins>
    </w:p>
    <w:p w14:paraId="0B159383" w14:textId="3C3DDFD4" w:rsidR="009C72B7" w:rsidRDefault="009C72B7" w:rsidP="009C72B7">
      <w:pPr>
        <w:pStyle w:val="BodyText"/>
        <w:ind w:left="1418" w:hanging="1418"/>
        <w:rPr>
          <w:ins w:id="585" w:author="Barry Goldman" w:date="2021-03-21T15:06:00Z"/>
        </w:rPr>
      </w:pPr>
      <w:ins w:id="586" w:author="Barry Goldman" w:date="2021-03-22T18:25:00Z">
        <w:r>
          <w:tab/>
          <w:t>Vessel Tracing means the retrieving of information concerning the whereabouts of the vessel and – if needed – information on cargo, consignments and equipment.</w:t>
        </w:r>
      </w:ins>
    </w:p>
    <w:p w14:paraId="25762F57" w14:textId="77777777" w:rsidR="00A13083" w:rsidRDefault="00A13083" w:rsidP="00DD17A8">
      <w:pPr>
        <w:pStyle w:val="BodyText"/>
        <w:ind w:left="1418" w:hanging="1418"/>
        <w:rPr>
          <w:ins w:id="587" w:author="Barry Goldman" w:date="2021-03-21T15:04:00Z"/>
        </w:rPr>
      </w:pPr>
    </w:p>
    <w:p w14:paraId="15C06CF0" w14:textId="77777777" w:rsidR="00A13083" w:rsidRDefault="00A13083" w:rsidP="00A13083">
      <w:pPr>
        <w:pStyle w:val="BodyText"/>
        <w:ind w:left="1418" w:hanging="1418"/>
        <w:rPr>
          <w:ins w:id="588" w:author="Barry Goldman" w:date="2021-03-21T15:05:00Z"/>
        </w:rPr>
      </w:pPr>
      <w:ins w:id="589" w:author="Barry Goldman" w:date="2021-03-21T15:05:00Z">
        <w:r>
          <w:t>Inland waters - are rivers, lakes or other stretches of water, whether linked to the sea or landlocked, which by natural or man-made features are suitable for navigation.</w:t>
        </w:r>
      </w:ins>
    </w:p>
    <w:p w14:paraId="121FF547" w14:textId="1AB4741F" w:rsidR="00A13083" w:rsidRDefault="00A13083" w:rsidP="00A13083">
      <w:pPr>
        <w:pStyle w:val="BodyText"/>
        <w:ind w:left="1418" w:hanging="1418"/>
        <w:rPr>
          <w:ins w:id="590" w:author="Barry Goldman" w:date="2021-03-21T15:05:00Z"/>
        </w:rPr>
      </w:pPr>
      <w:ins w:id="591" w:author="Barry Goldman" w:date="2021-03-21T15:05:00Z">
        <w:r>
          <w:t>Waterway</w:t>
        </w:r>
        <w:r>
          <w:tab/>
          <w:t>The term “waterway” means any inland water open to navigation (CEVNI).</w:t>
        </w:r>
      </w:ins>
    </w:p>
    <w:p w14:paraId="6FEB6828" w14:textId="4C47322C" w:rsidR="00A13083" w:rsidRDefault="00A13083" w:rsidP="00A13083">
      <w:pPr>
        <w:pStyle w:val="BodyText"/>
        <w:ind w:left="1418" w:hanging="2"/>
        <w:rPr>
          <w:ins w:id="592" w:author="Barry Goldman" w:date="2021-03-21T15:14:00Z"/>
        </w:rPr>
      </w:pPr>
      <w:ins w:id="593" w:author="Barry Goldman" w:date="2021-03-21T15:05:00Z">
        <w:r>
          <w:t>Waterway: River, canal, lake or other stretch of water which by natural or man-made features is suitable for navigation (Glossary for transport statistics, ITF-UNECE-Eurostat).</w:t>
        </w:r>
      </w:ins>
    </w:p>
    <w:p w14:paraId="625CB273" w14:textId="6B6ED512" w:rsidR="008C7068" w:rsidRDefault="008C7068" w:rsidP="008C7068">
      <w:pPr>
        <w:pStyle w:val="BodyText"/>
        <w:rPr>
          <w:ins w:id="594" w:author="Barry Goldman" w:date="2021-03-21T15:14:00Z"/>
        </w:rPr>
      </w:pPr>
    </w:p>
    <w:p w14:paraId="24A50687" w14:textId="2E54D553" w:rsidR="00F61B7D" w:rsidRDefault="00F61B7D" w:rsidP="00F61B7D">
      <w:pPr>
        <w:pStyle w:val="BodyText"/>
        <w:ind w:left="1418" w:hanging="1418"/>
        <w:rPr>
          <w:ins w:id="595" w:author="Barry Goldman" w:date="2021-03-22T15:22:00Z"/>
        </w:rPr>
      </w:pPr>
      <w:ins w:id="596" w:author="Barry Goldman" w:date="2021-03-22T15:22:00Z">
        <w:r>
          <w:t>Convoy</w:t>
        </w:r>
        <w:r>
          <w:tab/>
          <w:t xml:space="preserve">In </w:t>
        </w:r>
      </w:ins>
      <w:ins w:id="597" w:author="Barry Goldman" w:date="2021-03-22T15:23:00Z">
        <w:r>
          <w:t>i</w:t>
        </w:r>
      </w:ins>
      <w:ins w:id="598" w:author="Barry Goldman" w:date="2021-03-22T15:22:00Z">
        <w:r>
          <w:t>nland water</w:t>
        </w:r>
      </w:ins>
      <w:ins w:id="599" w:author="Barry Goldman" w:date="2021-03-22T15:23:00Z">
        <w:r>
          <w:t>s, t</w:t>
        </w:r>
      </w:ins>
      <w:ins w:id="600" w:author="Barry Goldman" w:date="2021-03-22T15:22:00Z">
        <w:r>
          <w:t>he term “convoy” means a towed convoy, a pushed convoy or a side-by</w:t>
        </w:r>
      </w:ins>
      <w:ins w:id="601" w:author="Barry Goldman" w:date="2021-03-22T15:23:00Z">
        <w:r>
          <w:t>-</w:t>
        </w:r>
      </w:ins>
      <w:ins w:id="602" w:author="Barry Goldman" w:date="2021-03-22T15:22:00Z">
        <w:r>
          <w:t>side formation;</w:t>
        </w:r>
      </w:ins>
    </w:p>
    <w:p w14:paraId="593EEEC6" w14:textId="6AB54665" w:rsidR="00F61B7D" w:rsidRDefault="00F61B7D" w:rsidP="00F61B7D">
      <w:pPr>
        <w:pStyle w:val="BodyText"/>
        <w:numPr>
          <w:ilvl w:val="0"/>
          <w:numId w:val="63"/>
        </w:numPr>
        <w:ind w:left="1843" w:hanging="427"/>
        <w:rPr>
          <w:ins w:id="603" w:author="Barry Goldman" w:date="2021-03-22T15:23:00Z"/>
        </w:rPr>
      </w:pPr>
      <w:ins w:id="604" w:author="Barry Goldman" w:date="2021-03-22T15:22:00Z">
        <w:r>
          <w:t>The term “towed convoy” means any group consisting of one or more</w:t>
        </w:r>
      </w:ins>
      <w:ins w:id="605" w:author="Barry Goldman" w:date="2021-03-22T15:24:00Z">
        <w:r>
          <w:t xml:space="preserve"> </w:t>
        </w:r>
      </w:ins>
      <w:ins w:id="606" w:author="Barry Goldman" w:date="2021-03-22T15:22:00Z">
        <w:r>
          <w:t>vessels, floating establishments or assemblies of floating material towed</w:t>
        </w:r>
      </w:ins>
      <w:ins w:id="607" w:author="Barry Goldman" w:date="2021-03-22T15:24:00Z">
        <w:r>
          <w:t xml:space="preserve"> </w:t>
        </w:r>
      </w:ins>
      <w:ins w:id="608" w:author="Barry Goldman" w:date="2021-03-22T15:22:00Z">
        <w:r>
          <w:t>by one or more motorized vessels, the later forming part of the convoy</w:t>
        </w:r>
      </w:ins>
      <w:ins w:id="609" w:author="Barry Goldman" w:date="2021-03-22T15:24:00Z">
        <w:r>
          <w:t xml:space="preserve"> </w:t>
        </w:r>
      </w:ins>
      <w:ins w:id="610" w:author="Barry Goldman" w:date="2021-03-22T15:22:00Z">
        <w:r>
          <w:t>and being known as tugs;</w:t>
        </w:r>
      </w:ins>
    </w:p>
    <w:p w14:paraId="67D4CEE4" w14:textId="40920B40" w:rsidR="00F61B7D" w:rsidRDefault="00F61B7D" w:rsidP="00F61B7D">
      <w:pPr>
        <w:pStyle w:val="BodyText"/>
        <w:numPr>
          <w:ilvl w:val="0"/>
          <w:numId w:val="63"/>
        </w:numPr>
        <w:ind w:left="1843" w:hanging="427"/>
        <w:rPr>
          <w:ins w:id="611" w:author="Barry Goldman" w:date="2021-03-22T15:23:00Z"/>
        </w:rPr>
      </w:pPr>
      <w:ins w:id="612" w:author="Barry Goldman" w:date="2021-03-22T15:22:00Z">
        <w:r>
          <w:t>The term “pushed convoy” means a rigid group of vessels, one at least of</w:t>
        </w:r>
      </w:ins>
      <w:ins w:id="613" w:author="Barry Goldman" w:date="2021-03-22T15:24:00Z">
        <w:r>
          <w:t xml:space="preserve"> </w:t>
        </w:r>
      </w:ins>
      <w:ins w:id="614" w:author="Barry Goldman" w:date="2021-03-22T15:22:00Z">
        <w:r>
          <w:t>which is placed in front of the motorized vessel propelling the convoy and</w:t>
        </w:r>
      </w:ins>
      <w:ins w:id="615" w:author="Barry Goldman" w:date="2021-03-22T15:25:00Z">
        <w:r>
          <w:t xml:space="preserve"> </w:t>
        </w:r>
      </w:ins>
      <w:ins w:id="616" w:author="Barry Goldman" w:date="2021-03-22T15:22:00Z">
        <w:r>
          <w:t>is known as a pusher. A convoy composed of a pusher and a pushed craft</w:t>
        </w:r>
      </w:ins>
      <w:ins w:id="617" w:author="Barry Goldman" w:date="2021-03-22T15:25:00Z">
        <w:r>
          <w:t xml:space="preserve"> </w:t>
        </w:r>
      </w:ins>
      <w:ins w:id="618" w:author="Barry Goldman" w:date="2021-03-22T15:22:00Z">
        <w:r>
          <w:t>so as to permit guided articulation is also considered as rigid;</w:t>
        </w:r>
      </w:ins>
    </w:p>
    <w:p w14:paraId="2F4B749A" w14:textId="2F695239" w:rsidR="00F61B7D" w:rsidRPr="00272A41" w:rsidRDefault="00F61B7D" w:rsidP="00F61B7D">
      <w:pPr>
        <w:pStyle w:val="BodyText"/>
        <w:numPr>
          <w:ilvl w:val="0"/>
          <w:numId w:val="63"/>
        </w:numPr>
        <w:ind w:left="1843" w:hanging="427"/>
      </w:pPr>
      <w:ins w:id="619" w:author="Barry Goldman" w:date="2021-03-22T15:22:00Z">
        <w:r>
          <w:t>The term “side-by-side formation” means a group consisting of vessels</w:t>
        </w:r>
      </w:ins>
      <w:ins w:id="620" w:author="Barry Goldman" w:date="2021-03-22T15:25:00Z">
        <w:r>
          <w:t xml:space="preserve"> </w:t>
        </w:r>
      </w:ins>
      <w:ins w:id="621" w:author="Barry Goldman" w:date="2021-03-22T15:22:00Z">
        <w:r>
          <w:t>coupled side-by-side, none of which is placed in front of the motorized</w:t>
        </w:r>
      </w:ins>
      <w:ins w:id="622" w:author="Barry Goldman" w:date="2021-03-22T15:25:00Z">
        <w:r>
          <w:t xml:space="preserve"> </w:t>
        </w:r>
      </w:ins>
      <w:ins w:id="623" w:author="Barry Goldman" w:date="2021-03-22T15:22:00Z">
        <w:r>
          <w:t>vessel propelling the formation.</w:t>
        </w:r>
      </w:ins>
    </w:p>
    <w:sectPr w:rsidR="00F61B7D" w:rsidRPr="00272A41" w:rsidSect="0010570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Barry Goldman" w:date="2021-03-23T11:45:00Z" w:initials="BG">
    <w:p w14:paraId="072A9D3B" w14:textId="23672842" w:rsidR="00880E85" w:rsidRDefault="00880E85">
      <w:pPr>
        <w:pStyle w:val="CommentText"/>
      </w:pPr>
      <w:r>
        <w:rPr>
          <w:rStyle w:val="CommentReference"/>
        </w:rPr>
        <w:annotationRef/>
      </w:r>
      <w:r>
        <w:t xml:space="preserve">Do we need this list of ships?  Are they necessarily “higher”?  Perhaps it should just be “Vessels may be subject to additional or alternative safety requirements </w:t>
      </w:r>
      <w:r w:rsidRPr="006036EF">
        <w:t>when navigating in inland waters</w:t>
      </w:r>
      <w:r>
        <w:t>”?</w:t>
      </w:r>
    </w:p>
  </w:comment>
  <w:comment w:id="11" w:author="Barry Goldman" w:date="2021-03-27T14:05:00Z" w:initials="BG">
    <w:p w14:paraId="21FB7AE6" w14:textId="0C1DCA59" w:rsidR="00880E85" w:rsidRDefault="00880E85">
      <w:pPr>
        <w:pStyle w:val="CommentText"/>
      </w:pPr>
      <w:r>
        <w:rPr>
          <w:rStyle w:val="CommentReference"/>
        </w:rPr>
        <w:annotationRef/>
      </w:r>
      <w:r>
        <w:t>Amendments from UNECE in response to this query.</w:t>
      </w:r>
    </w:p>
  </w:comment>
  <w:comment w:id="26" w:author="Barry Goldman" w:date="2021-03-26T17:18:00Z" w:initials="BG">
    <w:p w14:paraId="5323C994" w14:textId="32B536DB" w:rsidR="00880E85" w:rsidRDefault="00880E85">
      <w:pPr>
        <w:pStyle w:val="CommentText"/>
      </w:pPr>
      <w:r>
        <w:rPr>
          <w:rStyle w:val="CommentReference"/>
        </w:rPr>
        <w:annotationRef/>
      </w:r>
      <w:r w:rsidRPr="00A04DC3">
        <w:rPr>
          <w:highlight w:val="cyan"/>
        </w:rPr>
        <w:t>Description of Master/Skipper/Person in command etc to be reviewed and suitable terminology for inland waters agreed.</w:t>
      </w:r>
    </w:p>
  </w:comment>
  <w:comment w:id="27" w:author="Barry Goldman" w:date="2021-03-27T14:35:00Z" w:initials="BG">
    <w:p w14:paraId="76401F00" w14:textId="2DFEFD2F" w:rsidR="00880E85" w:rsidRDefault="00880E85">
      <w:pPr>
        <w:pStyle w:val="CommentText"/>
      </w:pPr>
      <w:r>
        <w:rPr>
          <w:rStyle w:val="CommentReference"/>
        </w:rPr>
        <w:annotationRef/>
      </w:r>
      <w:r>
        <w:t>Alternative proposed.</w:t>
      </w:r>
    </w:p>
  </w:comment>
  <w:comment w:id="51" w:author="Barry Goldman" w:date="2021-03-27T14:39:00Z" w:initials="BG">
    <w:p w14:paraId="7D398D40" w14:textId="29EEF9ED" w:rsidR="00880E85" w:rsidRDefault="00880E85">
      <w:pPr>
        <w:pStyle w:val="CommentText"/>
      </w:pPr>
      <w:r>
        <w:rPr>
          <w:rStyle w:val="CommentReference"/>
        </w:rPr>
        <w:annotationRef/>
      </w:r>
      <w:r>
        <w:t xml:space="preserve">Sailing plan no longer in use. </w:t>
      </w:r>
    </w:p>
  </w:comment>
  <w:comment w:id="56" w:author="Barry Goldman" w:date="2021-03-27T14:39:00Z" w:initials="BG">
    <w:p w14:paraId="0B112018" w14:textId="70B9E94A" w:rsidR="00880E85" w:rsidRDefault="00880E85">
      <w:pPr>
        <w:pStyle w:val="CommentText"/>
      </w:pPr>
      <w:r>
        <w:rPr>
          <w:rStyle w:val="CommentReference"/>
        </w:rPr>
        <w:annotationRef/>
      </w:r>
      <w:r>
        <w:t>UNECE proposed addition</w:t>
      </w:r>
    </w:p>
  </w:comment>
  <w:comment w:id="119" w:author="Barry Goldman" w:date="2021-03-26T17:20:00Z" w:initials="BG">
    <w:p w14:paraId="69F98A20" w14:textId="798B40A6" w:rsidR="00880E85" w:rsidRDefault="00880E85">
      <w:pPr>
        <w:pStyle w:val="CommentText"/>
      </w:pPr>
      <w:r>
        <w:rPr>
          <w:rStyle w:val="CommentReference"/>
        </w:rPr>
        <w:annotationRef/>
      </w:r>
      <w:r w:rsidRPr="00A04DC3">
        <w:rPr>
          <w:highlight w:val="cyan"/>
        </w:rPr>
        <w:t>This paragraph to be reviewed and reworded.</w:t>
      </w:r>
    </w:p>
  </w:comment>
  <w:comment w:id="120" w:author="Barry Goldman" w:date="2021-03-27T14:29:00Z" w:initials="BG">
    <w:p w14:paraId="516797DB" w14:textId="74714AF5" w:rsidR="00880E85" w:rsidRDefault="00880E85">
      <w:pPr>
        <w:pStyle w:val="CommentText"/>
      </w:pPr>
      <w:r>
        <w:rPr>
          <w:rStyle w:val="CommentReference"/>
        </w:rPr>
        <w:annotationRef/>
      </w:r>
      <w:r w:rsidRPr="00DE6998">
        <w:rPr>
          <w:highlight w:val="cyan"/>
        </w:rPr>
        <w:t>Alternative proposed</w:t>
      </w:r>
      <w:r>
        <w:t>.</w:t>
      </w:r>
    </w:p>
  </w:comment>
  <w:comment w:id="163" w:author="Barry Goldman" w:date="2021-03-23T13:32:00Z" w:initials="BG">
    <w:p w14:paraId="6C2AE675" w14:textId="77777777" w:rsidR="00880E85" w:rsidRPr="00A04DC3" w:rsidRDefault="00880E85">
      <w:pPr>
        <w:pStyle w:val="CommentText"/>
        <w:rPr>
          <w:highlight w:val="cyan"/>
        </w:rPr>
      </w:pPr>
      <w:r>
        <w:rPr>
          <w:rStyle w:val="CommentReference"/>
        </w:rPr>
        <w:annotationRef/>
      </w:r>
      <w:r>
        <w:t xml:space="preserve">Additions based on China MSA proposal.  </w:t>
      </w:r>
      <w:r w:rsidRPr="00A04DC3">
        <w:rPr>
          <w:highlight w:val="cyan"/>
        </w:rPr>
        <w:t>Proposed text for first paragraph only addresses environmental measures.  Need to consider wider application.</w:t>
      </w:r>
    </w:p>
    <w:p w14:paraId="137658EC" w14:textId="2E180EAC" w:rsidR="00880E85" w:rsidRDefault="00880E85">
      <w:pPr>
        <w:pStyle w:val="CommentText"/>
      </w:pPr>
      <w:r w:rsidRPr="00A04DC3">
        <w:rPr>
          <w:highlight w:val="cyan"/>
        </w:rPr>
        <w:t>Second (final) paragraph needs clearer explanation.  To be reviewed.</w:t>
      </w:r>
      <w:r>
        <w:t xml:space="preserve"> </w:t>
      </w:r>
    </w:p>
  </w:comment>
  <w:comment w:id="164" w:author="Barry Goldman" w:date="2021-03-27T15:01:00Z" w:initials="BG">
    <w:p w14:paraId="3E401885" w14:textId="77777777" w:rsidR="00880E85" w:rsidRPr="00880E85" w:rsidRDefault="00880E85">
      <w:pPr>
        <w:pStyle w:val="CommentText"/>
        <w:rPr>
          <w:highlight w:val="cyan"/>
        </w:rPr>
      </w:pPr>
      <w:r>
        <w:rPr>
          <w:rStyle w:val="CommentReference"/>
        </w:rPr>
        <w:annotationRef/>
      </w:r>
      <w:r w:rsidRPr="00880E85">
        <w:rPr>
          <w:highlight w:val="cyan"/>
        </w:rPr>
        <w:t>I think we need to look at Guideline 1101 to understand the intent of this section.  With guideline G1101 in mind, I think the current text is missing the point.</w:t>
      </w:r>
    </w:p>
    <w:p w14:paraId="3A60A278" w14:textId="2D821724" w:rsidR="00880E85" w:rsidRDefault="00880E85">
      <w:pPr>
        <w:pStyle w:val="CommentText"/>
      </w:pPr>
      <w:r w:rsidRPr="00880E85">
        <w:rPr>
          <w:highlight w:val="cyan"/>
        </w:rPr>
        <w:t>Revised text proposed for this section as above.</w:t>
      </w:r>
      <w:r>
        <w:t xml:space="preserve"> </w:t>
      </w:r>
    </w:p>
  </w:comment>
  <w:comment w:id="222" w:author="Barry Goldman" w:date="2021-03-26T17:26:00Z" w:initials="BG">
    <w:p w14:paraId="7D17D2B7" w14:textId="2A106E2D" w:rsidR="00880E85" w:rsidRDefault="00880E85">
      <w:pPr>
        <w:pStyle w:val="CommentText"/>
      </w:pPr>
      <w:r>
        <w:rPr>
          <w:rStyle w:val="CommentReference"/>
        </w:rPr>
        <w:annotationRef/>
      </w:r>
      <w:r w:rsidRPr="00C8663B">
        <w:rPr>
          <w:highlight w:val="cyan"/>
        </w:rPr>
        <w:t>End of VTS50 Meeting 4 review.  Start of next review.</w:t>
      </w:r>
    </w:p>
  </w:comment>
  <w:comment w:id="236" w:author="Barry Goldman" w:date="2021-03-23T13:36:00Z" w:initials="BG">
    <w:p w14:paraId="041C998E" w14:textId="1AEB5B60" w:rsidR="00880E85" w:rsidRDefault="00880E85">
      <w:pPr>
        <w:pStyle w:val="CommentText"/>
      </w:pPr>
      <w:r>
        <w:rPr>
          <w:rStyle w:val="CommentReference"/>
        </w:rPr>
        <w:annotationRef/>
      </w:r>
      <w:r>
        <w:t>Proposed addition by China MSA</w:t>
      </w:r>
    </w:p>
  </w:comment>
  <w:comment w:id="268" w:author="Barry Goldman" w:date="2021-03-27T15:42:00Z" w:initials="BG">
    <w:p w14:paraId="30DEB197" w14:textId="230CFDD9" w:rsidR="007A078E" w:rsidRDefault="007A078E">
      <w:pPr>
        <w:pStyle w:val="CommentText"/>
      </w:pPr>
      <w:r>
        <w:rPr>
          <w:rStyle w:val="CommentReference"/>
        </w:rPr>
        <w:annotationRef/>
      </w:r>
      <w:r>
        <w:t>Text from proposal form China MSA as amended.</w:t>
      </w:r>
    </w:p>
  </w:comment>
  <w:comment w:id="278" w:author="Barry Goldman" w:date="2021-03-23T13:38:00Z" w:initials="BG">
    <w:p w14:paraId="44809E4C" w14:textId="31448E18" w:rsidR="00880E85" w:rsidRDefault="00880E85">
      <w:pPr>
        <w:pStyle w:val="CommentText"/>
      </w:pPr>
      <w:r>
        <w:rPr>
          <w:rStyle w:val="CommentReference"/>
        </w:rPr>
        <w:annotationRef/>
      </w:r>
      <w:r>
        <w:t xml:space="preserve">Additional text on CCTV and VR proposed here.  More relevant to “Technologies”  and added to 4.8.2.  </w:t>
      </w:r>
    </w:p>
  </w:comment>
  <w:comment w:id="286" w:author="Barry Goldman" w:date="2021-03-23T12:36:00Z" w:initials="BG">
    <w:p w14:paraId="1ECA3B02" w14:textId="60EA850F" w:rsidR="00880E85" w:rsidRDefault="00880E85">
      <w:pPr>
        <w:pStyle w:val="CommentText"/>
      </w:pPr>
      <w:r>
        <w:rPr>
          <w:rStyle w:val="CommentReference"/>
        </w:rPr>
        <w:annotationRef/>
      </w:r>
      <w:r>
        <w:t>Proposed addition by China MSA from 4.2.2</w:t>
      </w:r>
    </w:p>
  </w:comment>
  <w:comment w:id="307" w:author="Barry Goldman" w:date="2021-03-27T15:12:00Z" w:initials="BG">
    <w:p w14:paraId="5E624E11" w14:textId="36F0F473" w:rsidR="000F270D" w:rsidRDefault="000F270D">
      <w:pPr>
        <w:pStyle w:val="CommentText"/>
      </w:pPr>
      <w:r>
        <w:rPr>
          <w:rStyle w:val="CommentReference"/>
        </w:rPr>
        <w:annotationRef/>
      </w:r>
      <w:r>
        <w:t>Need to clarify.</w:t>
      </w:r>
    </w:p>
  </w:comment>
  <w:comment w:id="311" w:author="Barry Goldman" w:date="2021-03-23T13:50:00Z" w:initials="BG">
    <w:p w14:paraId="0EC6ECE2" w14:textId="729E2AB2" w:rsidR="00880E85" w:rsidRDefault="00880E85">
      <w:pPr>
        <w:pStyle w:val="CommentText"/>
      </w:pPr>
      <w:r>
        <w:rPr>
          <w:rStyle w:val="CommentReference"/>
        </w:rPr>
        <w:annotationRef/>
      </w:r>
      <w:r>
        <w:t xml:space="preserve">Proposed addition by China MSA </w:t>
      </w:r>
      <w:r w:rsidR="0095768E">
        <w:t xml:space="preserve">for </w:t>
      </w:r>
      <w:r>
        <w:t>section 4.7.2</w:t>
      </w:r>
      <w:r w:rsidR="0095768E">
        <w:t>.  Moved to this section and slightly amended</w:t>
      </w:r>
    </w:p>
  </w:comment>
  <w:comment w:id="410" w:author="Barry Goldman" w:date="2021-03-27T15:27:00Z" w:initials="BG">
    <w:p w14:paraId="7863F62B" w14:textId="07B15620" w:rsidR="0095768E" w:rsidRDefault="0095768E">
      <w:pPr>
        <w:pStyle w:val="CommentText"/>
      </w:pPr>
      <w:r>
        <w:rPr>
          <w:rStyle w:val="CommentReference"/>
        </w:rPr>
        <w:annotationRef/>
      </w:r>
      <w:r w:rsidRPr="0095768E">
        <w:t>Moved from section 3 at the last meeting for review.</w:t>
      </w:r>
    </w:p>
  </w:comment>
  <w:comment w:id="418" w:author="Barry Goldman" w:date="2021-03-23T14:09:00Z" w:initials="BG">
    <w:p w14:paraId="43F18AE6" w14:textId="681610F0" w:rsidR="00880E85" w:rsidRDefault="00880E85">
      <w:pPr>
        <w:pStyle w:val="CommentText"/>
      </w:pPr>
      <w:r>
        <w:rPr>
          <w:rStyle w:val="CommentReference"/>
        </w:rPr>
        <w:annotationRef/>
      </w:r>
      <w:r>
        <w:t>Addition proposed by China MSA</w:t>
      </w:r>
    </w:p>
  </w:comment>
  <w:comment w:id="449" w:author="Barry Goldman" w:date="2021-03-23T14:11:00Z" w:initials="BG">
    <w:p w14:paraId="4DD6D448" w14:textId="3A65780A" w:rsidR="00880E85" w:rsidRDefault="00880E85">
      <w:pPr>
        <w:pStyle w:val="CommentText"/>
      </w:pPr>
      <w:r>
        <w:rPr>
          <w:rStyle w:val="CommentReference"/>
        </w:rPr>
        <w:annotationRef/>
      </w:r>
      <w:r>
        <w:t>Addition proposed by China MSA</w:t>
      </w:r>
    </w:p>
  </w:comment>
  <w:comment w:id="460" w:author="Barry Goldman" w:date="2021-03-23T14:13:00Z" w:initials="BG">
    <w:p w14:paraId="62A4F3C0" w14:textId="77777777" w:rsidR="00880E85" w:rsidRDefault="00880E85">
      <w:pPr>
        <w:pStyle w:val="CommentText"/>
      </w:pPr>
      <w:r>
        <w:rPr>
          <w:rStyle w:val="CommentReference"/>
        </w:rPr>
        <w:annotationRef/>
      </w:r>
      <w:r>
        <w:t>Proposed addition by China MSA.</w:t>
      </w:r>
    </w:p>
    <w:p w14:paraId="4CF96CC0" w14:textId="4ACAF25B" w:rsidR="00880E85" w:rsidRDefault="00880E85">
      <w:pPr>
        <w:pStyle w:val="CommentText"/>
      </w:pPr>
      <w:r>
        <w:t xml:space="preserve">(Grateful if this could be reviewed and text updated as the meaning is not entirely clear).   </w:t>
      </w:r>
    </w:p>
  </w:comment>
  <w:comment w:id="469" w:author="Barry Goldman" w:date="2021-03-23T14:15:00Z" w:initials="BG">
    <w:p w14:paraId="6A29161E" w14:textId="28E31FC1" w:rsidR="00880E85" w:rsidRDefault="00880E85">
      <w:pPr>
        <w:pStyle w:val="CommentText"/>
      </w:pPr>
      <w:r>
        <w:rPr>
          <w:rStyle w:val="CommentReference"/>
        </w:rPr>
        <w:annotationRef/>
      </w:r>
      <w:r>
        <w:t>Addition proposed by China MSA.</w:t>
      </w:r>
    </w:p>
  </w:comment>
  <w:comment w:id="470" w:author="Barry Goldman" w:date="2021-03-27T15:47:00Z" w:initials="BG">
    <w:p w14:paraId="0E4E4413" w14:textId="6D2634F0" w:rsidR="002874BD" w:rsidRDefault="002874BD">
      <w:pPr>
        <w:pStyle w:val="CommentText"/>
      </w:pPr>
      <w:r>
        <w:rPr>
          <w:rStyle w:val="CommentReference"/>
        </w:rPr>
        <w:annotationRef/>
      </w:r>
      <w:r>
        <w:t>Amended to include UNECE proposal.</w:t>
      </w:r>
    </w:p>
  </w:comment>
  <w:comment w:id="486" w:author="Barry Goldman" w:date="2021-03-27T15:51:00Z" w:initials="BG">
    <w:p w14:paraId="33A649B3" w14:textId="3DD567AF" w:rsidR="002874BD" w:rsidRDefault="002874BD">
      <w:pPr>
        <w:pStyle w:val="CommentText"/>
      </w:pPr>
      <w:r>
        <w:rPr>
          <w:rStyle w:val="CommentReference"/>
        </w:rPr>
        <w:annotationRef/>
      </w:r>
      <w:r w:rsidRPr="002874BD">
        <w:t>Addition proposed by China MSA</w:t>
      </w:r>
      <w:r>
        <w:t>.</w:t>
      </w:r>
    </w:p>
  </w:comment>
  <w:comment w:id="487" w:author="Barry Goldman" w:date="2021-03-27T15:52:00Z" w:initials="BG">
    <w:p w14:paraId="3101F3A6" w14:textId="204DDFA8" w:rsidR="002874BD" w:rsidRDefault="002874BD">
      <w:pPr>
        <w:pStyle w:val="CommentText"/>
      </w:pPr>
      <w:r>
        <w:rPr>
          <w:rStyle w:val="CommentReference"/>
        </w:rPr>
        <w:annotationRef/>
      </w:r>
      <w:r>
        <w:t>I have adapted this and added it to the sentence above.</w:t>
      </w:r>
    </w:p>
  </w:comment>
  <w:comment w:id="494" w:author="Barry Goldman" w:date="2021-03-23T14:18:00Z" w:initials="BG">
    <w:p w14:paraId="026A02B5" w14:textId="4840CDB5" w:rsidR="00880E85" w:rsidRDefault="00880E85">
      <w:pPr>
        <w:pStyle w:val="CommentText"/>
      </w:pPr>
      <w:r>
        <w:rPr>
          <w:rStyle w:val="CommentReference"/>
        </w:rPr>
        <w:annotationRef/>
      </w:r>
      <w:r>
        <w:t>Proposed addition by China MSA</w:t>
      </w:r>
    </w:p>
  </w:comment>
  <w:comment w:id="495" w:author="Barry Goldman" w:date="2021-03-27T15:58:00Z" w:initials="BG">
    <w:p w14:paraId="3AD24CC8" w14:textId="62A73AB3" w:rsidR="00F6135F" w:rsidRDefault="00F6135F">
      <w:pPr>
        <w:pStyle w:val="CommentText"/>
      </w:pPr>
      <w:r>
        <w:rPr>
          <w:rStyle w:val="CommentReference"/>
        </w:rPr>
        <w:annotationRef/>
      </w:r>
      <w:r>
        <w:t>Amended for improved clarity and incorporating UNECE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2A9D3B" w15:done="0"/>
  <w15:commentEx w15:paraId="21FB7AE6" w15:paraIdParent="072A9D3B" w15:done="0"/>
  <w15:commentEx w15:paraId="5323C994" w15:done="0"/>
  <w15:commentEx w15:paraId="76401F00" w15:paraIdParent="5323C994" w15:done="0"/>
  <w15:commentEx w15:paraId="7D398D40" w15:done="0"/>
  <w15:commentEx w15:paraId="0B112018" w15:done="0"/>
  <w15:commentEx w15:paraId="69F98A20" w15:done="0"/>
  <w15:commentEx w15:paraId="516797DB" w15:paraIdParent="69F98A20" w15:done="0"/>
  <w15:commentEx w15:paraId="137658EC" w15:done="0"/>
  <w15:commentEx w15:paraId="3A60A278" w15:paraIdParent="137658EC" w15:done="0"/>
  <w15:commentEx w15:paraId="7D17D2B7" w15:done="0"/>
  <w15:commentEx w15:paraId="041C998E" w15:done="0"/>
  <w15:commentEx w15:paraId="30DEB197" w15:done="0"/>
  <w15:commentEx w15:paraId="44809E4C" w15:done="0"/>
  <w15:commentEx w15:paraId="1ECA3B02" w15:done="0"/>
  <w15:commentEx w15:paraId="5E624E11" w15:done="0"/>
  <w15:commentEx w15:paraId="0EC6ECE2" w15:done="0"/>
  <w15:commentEx w15:paraId="7863F62B" w15:done="0"/>
  <w15:commentEx w15:paraId="43F18AE6" w15:done="0"/>
  <w15:commentEx w15:paraId="4DD6D448" w15:done="0"/>
  <w15:commentEx w15:paraId="4CF96CC0" w15:done="0"/>
  <w15:commentEx w15:paraId="6A29161E" w15:done="0"/>
  <w15:commentEx w15:paraId="0E4E4413" w15:paraIdParent="6A29161E" w15:done="0"/>
  <w15:commentEx w15:paraId="33A649B3" w15:done="0"/>
  <w15:commentEx w15:paraId="3101F3A6" w15:paraIdParent="33A649B3" w15:done="0"/>
  <w15:commentEx w15:paraId="026A02B5" w15:done="0"/>
  <w15:commentEx w15:paraId="3AD24CC8" w15:paraIdParent="026A02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045376" w16cex:dateUtc="2021-03-23T11:45:00Z"/>
  <w16cex:commentExtensible w16cex:durableId="2409BA2C" w16cex:dateUtc="2021-03-27T14:05:00Z"/>
  <w16cex:commentExtensible w16cex:durableId="240895E1" w16cex:dateUtc="2021-03-26T17:18:00Z"/>
  <w16cex:commentExtensible w16cex:durableId="2409C14C" w16cex:dateUtc="2021-03-27T14:35:00Z"/>
  <w16cex:commentExtensible w16cex:durableId="2409C215" w16cex:dateUtc="2021-03-27T14:39:00Z"/>
  <w16cex:commentExtensible w16cex:durableId="2409C204" w16cex:dateUtc="2021-03-27T14:39:00Z"/>
  <w16cex:commentExtensible w16cex:durableId="24089642" w16cex:dateUtc="2021-03-26T17:20:00Z"/>
  <w16cex:commentExtensible w16cex:durableId="2409BFCD" w16cex:dateUtc="2021-03-27T14:29:00Z"/>
  <w16cex:commentExtensible w16cex:durableId="24046C5B" w16cex:dateUtc="2021-03-23T13:32:00Z"/>
  <w16cex:commentExtensible w16cex:durableId="2409C75C" w16cex:dateUtc="2021-03-27T15:01:00Z"/>
  <w16cex:commentExtensible w16cex:durableId="240897C4" w16cex:dateUtc="2021-03-26T17:26:00Z"/>
  <w16cex:commentExtensible w16cex:durableId="24046D5A" w16cex:dateUtc="2021-03-23T13:36:00Z"/>
  <w16cex:commentExtensible w16cex:durableId="2409D0E4" w16cex:dateUtc="2021-03-27T15:42:00Z"/>
  <w16cex:commentExtensible w16cex:durableId="24046DBF" w16cex:dateUtc="2021-03-23T13:38:00Z"/>
  <w16cex:commentExtensible w16cex:durableId="24045F49" w16cex:dateUtc="2021-03-23T12:36:00Z"/>
  <w16cex:commentExtensible w16cex:durableId="2409C9D3" w16cex:dateUtc="2021-03-27T15:12:00Z"/>
  <w16cex:commentExtensible w16cex:durableId="240470C0" w16cex:dateUtc="2021-03-23T13:50:00Z"/>
  <w16cex:commentExtensible w16cex:durableId="2409CD7F" w16cex:dateUtc="2021-03-27T15:27:00Z"/>
  <w16cex:commentExtensible w16cex:durableId="24047511" w16cex:dateUtc="2021-03-23T14:09:00Z"/>
  <w16cex:commentExtensible w16cex:durableId="2404758B" w16cex:dateUtc="2021-03-23T14:11:00Z"/>
  <w16cex:commentExtensible w16cex:durableId="2404760A" w16cex:dateUtc="2021-03-23T14:13:00Z"/>
  <w16cex:commentExtensible w16cex:durableId="24047685" w16cex:dateUtc="2021-03-23T14:15:00Z"/>
  <w16cex:commentExtensible w16cex:durableId="2409D22D" w16cex:dateUtc="2021-03-27T15:47:00Z"/>
  <w16cex:commentExtensible w16cex:durableId="2409D310" w16cex:dateUtc="2021-03-27T15:51:00Z"/>
  <w16cex:commentExtensible w16cex:durableId="2409D327" w16cex:dateUtc="2021-03-27T15:52:00Z"/>
  <w16cex:commentExtensible w16cex:durableId="24047724" w16cex:dateUtc="2021-03-23T14:18:00Z"/>
  <w16cex:commentExtensible w16cex:durableId="2409D4A0" w16cex:dateUtc="2021-03-27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A9D3B" w16cid:durableId="24045376"/>
  <w16cid:commentId w16cid:paraId="21FB7AE6" w16cid:durableId="2409BA2C"/>
  <w16cid:commentId w16cid:paraId="5323C994" w16cid:durableId="240895E1"/>
  <w16cid:commentId w16cid:paraId="76401F00" w16cid:durableId="2409C14C"/>
  <w16cid:commentId w16cid:paraId="7D398D40" w16cid:durableId="2409C215"/>
  <w16cid:commentId w16cid:paraId="0B112018" w16cid:durableId="2409C204"/>
  <w16cid:commentId w16cid:paraId="69F98A20" w16cid:durableId="24089642"/>
  <w16cid:commentId w16cid:paraId="516797DB" w16cid:durableId="2409BFCD"/>
  <w16cid:commentId w16cid:paraId="137658EC" w16cid:durableId="24046C5B"/>
  <w16cid:commentId w16cid:paraId="3A60A278" w16cid:durableId="2409C75C"/>
  <w16cid:commentId w16cid:paraId="7D17D2B7" w16cid:durableId="240897C4"/>
  <w16cid:commentId w16cid:paraId="041C998E" w16cid:durableId="24046D5A"/>
  <w16cid:commentId w16cid:paraId="30DEB197" w16cid:durableId="2409D0E4"/>
  <w16cid:commentId w16cid:paraId="44809E4C" w16cid:durableId="24046DBF"/>
  <w16cid:commentId w16cid:paraId="1ECA3B02" w16cid:durableId="24045F49"/>
  <w16cid:commentId w16cid:paraId="5E624E11" w16cid:durableId="2409C9D3"/>
  <w16cid:commentId w16cid:paraId="0EC6ECE2" w16cid:durableId="240470C0"/>
  <w16cid:commentId w16cid:paraId="7863F62B" w16cid:durableId="2409CD7F"/>
  <w16cid:commentId w16cid:paraId="43F18AE6" w16cid:durableId="24047511"/>
  <w16cid:commentId w16cid:paraId="4DD6D448" w16cid:durableId="2404758B"/>
  <w16cid:commentId w16cid:paraId="4CF96CC0" w16cid:durableId="2404760A"/>
  <w16cid:commentId w16cid:paraId="6A29161E" w16cid:durableId="24047685"/>
  <w16cid:commentId w16cid:paraId="0E4E4413" w16cid:durableId="2409D22D"/>
  <w16cid:commentId w16cid:paraId="33A649B3" w16cid:durableId="2409D310"/>
  <w16cid:commentId w16cid:paraId="3101F3A6" w16cid:durableId="2409D327"/>
  <w16cid:commentId w16cid:paraId="026A02B5" w16cid:durableId="24047724"/>
  <w16cid:commentId w16cid:paraId="3AD24CC8" w16cid:durableId="2409D4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B485B" w14:textId="77777777" w:rsidR="002B3784" w:rsidRDefault="002B3784" w:rsidP="003274DB">
      <w:r>
        <w:separator/>
      </w:r>
    </w:p>
    <w:p w14:paraId="70D37611" w14:textId="77777777" w:rsidR="002B3784" w:rsidRDefault="002B3784"/>
  </w:endnote>
  <w:endnote w:type="continuationSeparator" w:id="0">
    <w:p w14:paraId="78704DDE" w14:textId="77777777" w:rsidR="002B3784" w:rsidRDefault="002B3784" w:rsidP="003274DB">
      <w:r>
        <w:continuationSeparator/>
      </w:r>
    </w:p>
    <w:p w14:paraId="07683550" w14:textId="77777777" w:rsidR="002B3784" w:rsidRDefault="002B3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D96C" w14:textId="77777777" w:rsidR="00880E85" w:rsidRDefault="00880E8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57B502" w14:textId="77777777" w:rsidR="00880E85" w:rsidRDefault="00880E8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C81773" w14:textId="77777777" w:rsidR="00880E85" w:rsidRDefault="00880E8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385040" w14:textId="77777777" w:rsidR="00880E85" w:rsidRDefault="00880E8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E6B66F0" w14:textId="77777777" w:rsidR="00880E85" w:rsidRDefault="00880E8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8718" w14:textId="77777777" w:rsidR="00880E85" w:rsidRPr="00AC24F4" w:rsidRDefault="00880E85"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560C6248" w14:textId="77777777" w:rsidR="00880E85" w:rsidRPr="00AC24F4" w:rsidRDefault="00880E85"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342357B2" w14:textId="77777777" w:rsidR="00880E85" w:rsidRPr="004B6107" w:rsidRDefault="00880E8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AE824F3" w14:textId="77777777" w:rsidR="00880E85" w:rsidRPr="004B6107" w:rsidRDefault="00880E8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6DE5D96" w14:textId="77777777" w:rsidR="00880E85" w:rsidRPr="00910058" w:rsidRDefault="00880E8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sv-SE" w:eastAsia="sv-SE"/>
      </w:rPr>
      <mc:AlternateContent>
        <mc:Choice Requires="wps">
          <w:drawing>
            <wp:anchor distT="0" distB="0" distL="114300" distR="114300" simplePos="0" relativeHeight="251669504" behindDoc="0" locked="0" layoutInCell="1" allowOverlap="1" wp14:anchorId="4FB9777E" wp14:editId="192A09F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487C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CE74" w14:textId="77777777" w:rsidR="00880E85" w:rsidRDefault="00880E85" w:rsidP="00525922">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160BBCF3" wp14:editId="5B5C681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C6F40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BD6F942" w14:textId="77777777" w:rsidR="00880E85" w:rsidRPr="00C907DF" w:rsidRDefault="00880E8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1250688" w14:textId="77777777" w:rsidR="00880E85" w:rsidRPr="00525922" w:rsidRDefault="00880E8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2F318" w14:textId="77777777" w:rsidR="00880E85" w:rsidRPr="00C716E5" w:rsidRDefault="00880E85" w:rsidP="00C716E5">
    <w:pPr>
      <w:pStyle w:val="Footer"/>
      <w:rPr>
        <w:sz w:val="15"/>
        <w:szCs w:val="15"/>
      </w:rPr>
    </w:pPr>
  </w:p>
  <w:p w14:paraId="27948E54" w14:textId="77777777" w:rsidR="00880E85" w:rsidRDefault="00880E85" w:rsidP="00C716E5">
    <w:pPr>
      <w:pStyle w:val="Footerportrait"/>
    </w:pPr>
  </w:p>
  <w:p w14:paraId="0924ED9D" w14:textId="5ADB10E5" w:rsidR="00880E85" w:rsidRPr="00C907DF" w:rsidRDefault="00BF708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880E85" w:rsidRPr="00C907DF">
      <w:t xml:space="preserve"> </w:t>
    </w:r>
    <w:r>
      <w:fldChar w:fldCharType="begin"/>
    </w:r>
    <w:r>
      <w:instrText xml:space="preserve"> STYLEREF "Document number" \* MERGEFORMAT </w:instrText>
    </w:r>
    <w:r>
      <w:fldChar w:fldCharType="separate"/>
    </w:r>
    <w:r>
      <w:t>Gnnnn</w:t>
    </w:r>
    <w:r>
      <w:fldChar w:fldCharType="end"/>
    </w:r>
    <w:r w:rsidR="00880E85" w:rsidRPr="00C907DF">
      <w:t xml:space="preserve"> –</w:t>
    </w:r>
    <w:r w:rsidR="00880E85">
      <w:t xml:space="preserve"> </w:t>
    </w:r>
    <w:r>
      <w:fldChar w:fldCharType="begin"/>
    </w:r>
    <w:r>
      <w:instrText xml:space="preserve"> STYLEREF "Document name" \* MERGEFORMAT </w:instrText>
    </w:r>
    <w:r>
      <w:fldChar w:fldCharType="separate"/>
    </w:r>
    <w:r>
      <w:t>VTS in Inland Waters</w:t>
    </w:r>
    <w:r>
      <w:fldChar w:fldCharType="end"/>
    </w:r>
  </w:p>
  <w:p w14:paraId="68BC5575" w14:textId="555C00D2" w:rsidR="00880E85" w:rsidRPr="00C907DF" w:rsidRDefault="00BF708C" w:rsidP="00C716E5">
    <w:pPr>
      <w:pStyle w:val="Footerportrait"/>
    </w:pPr>
    <w:r>
      <w:fldChar w:fldCharType="begin"/>
    </w:r>
    <w:r>
      <w:instrText xml:space="preserve"> STYLEREF "Edition number" \* MERGEFORMAT </w:instrText>
    </w:r>
    <w:r>
      <w:fldChar w:fldCharType="separate"/>
    </w:r>
    <w:r>
      <w:t>Edition 1.0</w:t>
    </w:r>
    <w:r>
      <w:fldChar w:fldCharType="end"/>
    </w:r>
    <w:r w:rsidR="00880E85">
      <w:t xml:space="preserve">  </w:t>
    </w:r>
    <w:r>
      <w:fldChar w:fldCharType="begin"/>
    </w:r>
    <w:r>
      <w:instrText xml:space="preserve"> STYLEREF "Document </w:instrText>
    </w:r>
    <w:r>
      <w:instrText xml:space="preserve">date" \* MERGEFORMAT </w:instrText>
    </w:r>
    <w:r>
      <w:fldChar w:fldCharType="separate"/>
    </w:r>
    <w:r>
      <w:t>Document date</w:t>
    </w:r>
    <w:r>
      <w:fldChar w:fldCharType="end"/>
    </w:r>
    <w:r w:rsidR="00880E85" w:rsidRPr="00C907DF">
      <w:tab/>
    </w:r>
    <w:r w:rsidR="00880E85">
      <w:t xml:space="preserve">P </w:t>
    </w:r>
    <w:r w:rsidR="00880E85" w:rsidRPr="00C907DF">
      <w:rPr>
        <w:rStyle w:val="PageNumber"/>
        <w:szCs w:val="15"/>
      </w:rPr>
      <w:fldChar w:fldCharType="begin"/>
    </w:r>
    <w:r w:rsidR="00880E85" w:rsidRPr="00C907DF">
      <w:rPr>
        <w:rStyle w:val="PageNumber"/>
        <w:szCs w:val="15"/>
      </w:rPr>
      <w:instrText xml:space="preserve">PAGE  </w:instrText>
    </w:r>
    <w:r w:rsidR="00880E85" w:rsidRPr="00C907DF">
      <w:rPr>
        <w:rStyle w:val="PageNumber"/>
        <w:szCs w:val="15"/>
      </w:rPr>
      <w:fldChar w:fldCharType="separate"/>
    </w:r>
    <w:r w:rsidR="00880E85">
      <w:rPr>
        <w:rStyle w:val="PageNumber"/>
        <w:szCs w:val="15"/>
      </w:rPr>
      <w:t>6</w:t>
    </w:r>
    <w:r w:rsidR="00880E8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88B3" w14:textId="77777777" w:rsidR="00880E85" w:rsidRDefault="00880E85" w:rsidP="00C716E5">
    <w:pPr>
      <w:pStyle w:val="Footer"/>
    </w:pPr>
  </w:p>
  <w:p w14:paraId="4EEA0CD9" w14:textId="77777777" w:rsidR="00880E85" w:rsidRDefault="00880E85" w:rsidP="00C716E5">
    <w:pPr>
      <w:pStyle w:val="Footerportrait"/>
    </w:pPr>
  </w:p>
  <w:p w14:paraId="03FBC82A" w14:textId="04905721" w:rsidR="00880E85" w:rsidRPr="00C907DF" w:rsidRDefault="00BF708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880E85" w:rsidRPr="00C907DF">
      <w:t xml:space="preserve"> </w:t>
    </w:r>
    <w:r>
      <w:fldChar w:fldCharType="begin"/>
    </w:r>
    <w:r>
      <w:instrText xml:space="preserve"> STYLEREF "Document number" \* MERGEFORMAT </w:instrText>
    </w:r>
    <w:r>
      <w:fldChar w:fldCharType="separate"/>
    </w:r>
    <w:r>
      <w:t>Gnnnn</w:t>
    </w:r>
    <w:r>
      <w:fldChar w:fldCharType="end"/>
    </w:r>
    <w:r w:rsidR="00880E85" w:rsidRPr="00C907DF">
      <w:t xml:space="preserve"> –</w:t>
    </w:r>
    <w:r w:rsidR="00880E85">
      <w:t xml:space="preserve"> </w:t>
    </w:r>
    <w:r>
      <w:fldChar w:fldCharType="begin"/>
    </w:r>
    <w:r>
      <w:instrText xml:space="preserve"> STYLEREF "Document name" \* MERGEFORMAT </w:instrText>
    </w:r>
    <w:r>
      <w:fldChar w:fldCharType="separate"/>
    </w:r>
    <w:r>
      <w:t>VTS in Inland Waters</w:t>
    </w:r>
    <w:r>
      <w:fldChar w:fldCharType="end"/>
    </w:r>
  </w:p>
  <w:p w14:paraId="6D3A92E0" w14:textId="1E3E7F46" w:rsidR="00880E85" w:rsidRPr="00525922" w:rsidRDefault="00BF708C" w:rsidP="00C716E5">
    <w:pPr>
      <w:pStyle w:val="Footerportrait"/>
    </w:pPr>
    <w:r>
      <w:fldChar w:fldCharType="begin"/>
    </w:r>
    <w:r>
      <w:instrText xml:space="preserve"> STYLEREF "Edition number" \* MERGEFORMAT </w:instrText>
    </w:r>
    <w:r>
      <w:fldChar w:fldCharType="separate"/>
    </w:r>
    <w:r>
      <w:t>Edition 1.0</w:t>
    </w:r>
    <w:r>
      <w:fldChar w:fldCharType="end"/>
    </w:r>
    <w:r w:rsidR="00880E85" w:rsidRPr="00C907DF">
      <w:tab/>
    </w:r>
    <w:r w:rsidR="00880E85">
      <w:t xml:space="preserve">P </w:t>
    </w:r>
    <w:r w:rsidR="00880E85" w:rsidRPr="00C907DF">
      <w:rPr>
        <w:rStyle w:val="PageNumber"/>
        <w:szCs w:val="15"/>
      </w:rPr>
      <w:fldChar w:fldCharType="begin"/>
    </w:r>
    <w:r w:rsidR="00880E85" w:rsidRPr="00C907DF">
      <w:rPr>
        <w:rStyle w:val="PageNumber"/>
        <w:szCs w:val="15"/>
      </w:rPr>
      <w:instrText xml:space="preserve">PAGE  </w:instrText>
    </w:r>
    <w:r w:rsidR="00880E85" w:rsidRPr="00C907DF">
      <w:rPr>
        <w:rStyle w:val="PageNumber"/>
        <w:szCs w:val="15"/>
      </w:rPr>
      <w:fldChar w:fldCharType="separate"/>
    </w:r>
    <w:r w:rsidR="00880E85">
      <w:rPr>
        <w:rStyle w:val="PageNumber"/>
        <w:szCs w:val="15"/>
      </w:rPr>
      <w:t>3</w:t>
    </w:r>
    <w:r w:rsidR="00880E8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4450B" w14:textId="77777777" w:rsidR="00880E85" w:rsidRDefault="00880E85" w:rsidP="00C716E5">
    <w:pPr>
      <w:pStyle w:val="Footer"/>
    </w:pPr>
  </w:p>
  <w:p w14:paraId="17597809" w14:textId="77777777" w:rsidR="00880E85" w:rsidRDefault="00880E85" w:rsidP="00C716E5">
    <w:pPr>
      <w:pStyle w:val="Footerportrait"/>
    </w:pPr>
  </w:p>
  <w:p w14:paraId="5E5EBE38" w14:textId="5C5C5900" w:rsidR="00880E85" w:rsidRPr="00C907DF" w:rsidRDefault="00BF708C"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880E85" w:rsidRPr="00C907DF">
      <w:t xml:space="preserve"> </w:t>
    </w:r>
    <w:r>
      <w:fldChar w:fldCharType="begin"/>
    </w:r>
    <w:r>
      <w:instrText xml:space="preserve"> STYLEREF "Document number" \* MERGEFORMAT </w:instrText>
    </w:r>
    <w:r>
      <w:fldChar w:fldCharType="separate"/>
    </w:r>
    <w:r>
      <w:t>Gnnnn</w:t>
    </w:r>
    <w:r>
      <w:fldChar w:fldCharType="end"/>
    </w:r>
    <w:r w:rsidR="00880E85" w:rsidRPr="00C907DF">
      <w:t xml:space="preserve"> –</w:t>
    </w:r>
    <w:r w:rsidR="00880E85">
      <w:t xml:space="preserve"> </w:t>
    </w:r>
    <w:r>
      <w:fldChar w:fldCharType="begin"/>
    </w:r>
    <w:r>
      <w:instrText xml:space="preserve"> STYLEREF "Document name" \* MERGEFORMAT </w:instrText>
    </w:r>
    <w:r>
      <w:fldChar w:fldCharType="separate"/>
    </w:r>
    <w:r>
      <w:t>VTS in Inland Waters</w:t>
    </w:r>
    <w:r>
      <w:fldChar w:fldCharType="end"/>
    </w:r>
    <w:r w:rsidR="00880E85">
      <w:tab/>
    </w:r>
  </w:p>
  <w:p w14:paraId="73B45916" w14:textId="6B74AFCA" w:rsidR="00880E85" w:rsidRPr="00C907DF" w:rsidRDefault="00BF708C"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880E85">
      <w:t xml:space="preserve">  </w:t>
    </w:r>
    <w:r>
      <w:fldChar w:fldCharType="begin"/>
    </w:r>
    <w:r>
      <w:instrText xml:space="preserve"> STYLEREF "Document date" \* MERGEFORMAT </w:instrText>
    </w:r>
    <w:r>
      <w:fldChar w:fldCharType="separate"/>
    </w:r>
    <w:r>
      <w:t>Document date</w:t>
    </w:r>
    <w:r>
      <w:fldChar w:fldCharType="end"/>
    </w:r>
    <w:r w:rsidR="00880E85">
      <w:tab/>
    </w:r>
    <w:r w:rsidR="00880E85">
      <w:rPr>
        <w:rStyle w:val="PageNumber"/>
        <w:szCs w:val="15"/>
      </w:rPr>
      <w:t xml:space="preserve">P </w:t>
    </w:r>
    <w:r w:rsidR="00880E85" w:rsidRPr="00C907DF">
      <w:rPr>
        <w:rStyle w:val="PageNumber"/>
        <w:szCs w:val="15"/>
      </w:rPr>
      <w:fldChar w:fldCharType="begin"/>
    </w:r>
    <w:r w:rsidR="00880E85" w:rsidRPr="00C907DF">
      <w:rPr>
        <w:rStyle w:val="PageNumber"/>
        <w:szCs w:val="15"/>
      </w:rPr>
      <w:instrText xml:space="preserve">PAGE  </w:instrText>
    </w:r>
    <w:r w:rsidR="00880E85" w:rsidRPr="00C907DF">
      <w:rPr>
        <w:rStyle w:val="PageNumber"/>
        <w:szCs w:val="15"/>
      </w:rPr>
      <w:fldChar w:fldCharType="separate"/>
    </w:r>
    <w:r w:rsidR="00880E85">
      <w:rPr>
        <w:rStyle w:val="PageNumber"/>
        <w:szCs w:val="15"/>
      </w:rPr>
      <w:t>18</w:t>
    </w:r>
    <w:r w:rsidR="00880E8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F9E54" w14:textId="77777777" w:rsidR="002B3784" w:rsidRDefault="002B3784" w:rsidP="003274DB">
      <w:r>
        <w:separator/>
      </w:r>
    </w:p>
    <w:p w14:paraId="0D99AF18" w14:textId="77777777" w:rsidR="002B3784" w:rsidRDefault="002B3784"/>
  </w:footnote>
  <w:footnote w:type="continuationSeparator" w:id="0">
    <w:p w14:paraId="13A34A9E" w14:textId="77777777" w:rsidR="002B3784" w:rsidRDefault="002B3784" w:rsidP="003274DB">
      <w:r>
        <w:continuationSeparator/>
      </w:r>
    </w:p>
    <w:p w14:paraId="7A725920" w14:textId="77777777" w:rsidR="002B3784" w:rsidRDefault="002B37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BFE9" w14:textId="5D27C0CA" w:rsidR="00880E85" w:rsidRDefault="00BF708C">
    <w:pPr>
      <w:pStyle w:val="Header"/>
    </w:pPr>
    <w:r>
      <w:rPr>
        <w:noProof/>
      </w:rPr>
      <w:pict w14:anchorId="4F85DA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6" o:spid="_x0000_s2089" type="#_x0000_t136" style="position:absolute;margin-left:0;margin-top:0;width:449.6pt;height:269.75pt;rotation:315;z-index:-25161523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95975" w14:textId="2109CE9A" w:rsidR="00880E85" w:rsidRDefault="00BF708C">
    <w:pPr>
      <w:pStyle w:val="Header"/>
    </w:pPr>
    <w:r>
      <w:rPr>
        <w:noProof/>
      </w:rPr>
      <w:pict w14:anchorId="744F4B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5" o:spid="_x0000_s2104" type="#_x0000_t136" style="position:absolute;margin-left:0;margin-top:0;width:449.6pt;height:269.75pt;rotation:315;z-index:-25158451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6F0A" w14:textId="100E381A" w:rsidR="00880E85" w:rsidRPr="00667792" w:rsidRDefault="00BF708C" w:rsidP="00667792">
    <w:pPr>
      <w:pStyle w:val="Header"/>
    </w:pPr>
    <w:r>
      <w:rPr>
        <w:noProof/>
      </w:rPr>
      <w:pict w14:anchorId="14C978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6" o:spid="_x0000_s2105" type="#_x0000_t136" style="position:absolute;margin-left:0;margin-top:0;width:449.6pt;height:269.75pt;rotation:315;z-index:-25158246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880E85">
      <w:rPr>
        <w:noProof/>
        <w:lang w:val="sv-SE" w:eastAsia="sv-SE"/>
      </w:rPr>
      <w:drawing>
        <wp:anchor distT="0" distB="0" distL="114300" distR="114300" simplePos="0" relativeHeight="251678720" behindDoc="1" locked="0" layoutInCell="1" allowOverlap="1" wp14:anchorId="4CF824EB" wp14:editId="66AD31FC">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3059" w14:textId="0FD1C640" w:rsidR="00880E85" w:rsidRDefault="00BF708C">
    <w:pPr>
      <w:pStyle w:val="Header"/>
    </w:pPr>
    <w:r>
      <w:rPr>
        <w:noProof/>
      </w:rPr>
      <w:pict w14:anchorId="672EF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4" o:spid="_x0000_s2103" type="#_x0000_t136" style="position:absolute;margin-left:0;margin-top:0;width:449.6pt;height:269.75pt;rotation:315;z-index:-25158656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AB86" w14:textId="44ADDAAF" w:rsidR="00880E85" w:rsidRPr="001938E5" w:rsidRDefault="00BF708C" w:rsidP="001938E5">
    <w:pPr>
      <w:pStyle w:val="Header"/>
      <w:jc w:val="right"/>
      <w:rPr>
        <w:sz w:val="22"/>
      </w:rPr>
    </w:pPr>
    <w:r>
      <w:rPr>
        <w:noProof/>
        <w:sz w:val="22"/>
      </w:rPr>
      <w:pict w14:anchorId="12605A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7" o:spid="_x0000_s2090" type="#_x0000_t136" style="position:absolute;left:0;text-align:left;margin-left:0;margin-top:0;width:449.6pt;height:269.75pt;rotation:315;z-index:-25161318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880E85" w:rsidRPr="007A3FD0">
      <w:rPr>
        <w:noProof/>
        <w:sz w:val="22"/>
        <w:lang w:val="sv-SE" w:eastAsia="sv-SE"/>
      </w:rPr>
      <w:drawing>
        <wp:anchor distT="0" distB="0" distL="114300" distR="114300" simplePos="0" relativeHeight="251657214" behindDoc="1" locked="0" layoutInCell="1" allowOverlap="1" wp14:anchorId="1C06689B" wp14:editId="3CE7D002">
          <wp:simplePos x="0" y="0"/>
          <wp:positionH relativeFrom="page">
            <wp:posOffset>2880360</wp:posOffset>
          </wp:positionH>
          <wp:positionV relativeFrom="page">
            <wp:posOffset>180340</wp:posOffset>
          </wp:positionV>
          <wp:extent cx="1803600" cy="1440000"/>
          <wp:effectExtent l="0" t="0" r="6350" b="8255"/>
          <wp:wrapNone/>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80E85" w:rsidRPr="007A3FD0">
      <w:rPr>
        <w:sz w:val="22"/>
      </w:rPr>
      <w:t>VTS5</w:t>
    </w:r>
    <w:r>
      <w:rPr>
        <w:sz w:val="22"/>
      </w:rPr>
      <w:t>1-9.1.5</w:t>
    </w:r>
  </w:p>
  <w:p w14:paraId="4812341B" w14:textId="77777777" w:rsidR="00880E85" w:rsidRPr="00ED2A8D" w:rsidRDefault="00880E85" w:rsidP="008747E0">
    <w:pPr>
      <w:pStyle w:val="Header"/>
    </w:pPr>
  </w:p>
  <w:p w14:paraId="7D65D662" w14:textId="77777777" w:rsidR="00880E85" w:rsidRDefault="00880E85" w:rsidP="008747E0">
    <w:pPr>
      <w:pStyle w:val="Header"/>
    </w:pPr>
  </w:p>
  <w:p w14:paraId="46DE60FE" w14:textId="77777777" w:rsidR="00880E85" w:rsidRDefault="00880E85" w:rsidP="008747E0">
    <w:pPr>
      <w:pStyle w:val="Header"/>
    </w:pPr>
  </w:p>
  <w:p w14:paraId="5C3BBF9F" w14:textId="77777777" w:rsidR="00880E85" w:rsidRDefault="00880E85" w:rsidP="008747E0">
    <w:pPr>
      <w:pStyle w:val="Header"/>
    </w:pPr>
  </w:p>
  <w:p w14:paraId="7B331E4F" w14:textId="77777777" w:rsidR="00880E85" w:rsidRDefault="00880E85" w:rsidP="008747E0">
    <w:pPr>
      <w:pStyle w:val="Header"/>
    </w:pPr>
  </w:p>
  <w:p w14:paraId="731EBDF3" w14:textId="77777777" w:rsidR="00880E85" w:rsidRDefault="00880E85" w:rsidP="008747E0">
    <w:pPr>
      <w:pStyle w:val="Header"/>
    </w:pPr>
    <w:r>
      <w:rPr>
        <w:noProof/>
        <w:lang w:val="sv-SE" w:eastAsia="sv-SE"/>
      </w:rPr>
      <w:drawing>
        <wp:anchor distT="0" distB="0" distL="114300" distR="114300" simplePos="0" relativeHeight="251656189" behindDoc="1" locked="0" layoutInCell="1" allowOverlap="1" wp14:anchorId="2423C46E" wp14:editId="0B33726D">
          <wp:simplePos x="0" y="0"/>
          <wp:positionH relativeFrom="page">
            <wp:posOffset>0</wp:posOffset>
          </wp:positionH>
          <wp:positionV relativeFrom="page">
            <wp:posOffset>1411918</wp:posOffset>
          </wp:positionV>
          <wp:extent cx="7555865" cy="2339975"/>
          <wp:effectExtent l="0" t="0" r="6985" b="3175"/>
          <wp:wrapNone/>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69F9DA" w14:textId="77777777" w:rsidR="00880E85" w:rsidRPr="00ED2A8D" w:rsidRDefault="00880E85" w:rsidP="008747E0">
    <w:pPr>
      <w:pStyle w:val="Header"/>
    </w:pPr>
  </w:p>
  <w:p w14:paraId="65A313A8" w14:textId="77777777" w:rsidR="00880E85" w:rsidRPr="00ED2A8D" w:rsidRDefault="00880E8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1472" w14:textId="7C55F3DF" w:rsidR="00880E85" w:rsidRDefault="00BF708C">
    <w:pPr>
      <w:pStyle w:val="Header"/>
    </w:pPr>
    <w:r>
      <w:rPr>
        <w:noProof/>
      </w:rPr>
      <w:pict w14:anchorId="43FA8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5" o:spid="_x0000_s2088" type="#_x0000_t136" style="position:absolute;margin-left:0;margin-top:0;width:449.6pt;height:269.75pt;rotation:315;z-index:-25161728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880E85">
      <w:rPr>
        <w:noProof/>
        <w:lang w:val="sv-SE" w:eastAsia="sv-SE"/>
      </w:rPr>
      <w:drawing>
        <wp:anchor distT="0" distB="0" distL="114300" distR="114300" simplePos="0" relativeHeight="251688960" behindDoc="1" locked="0" layoutInCell="1" allowOverlap="1" wp14:anchorId="45F2CEEF" wp14:editId="0EF9890F">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D942FC" w14:textId="77777777" w:rsidR="00880E85" w:rsidRDefault="00880E85">
    <w:pPr>
      <w:pStyle w:val="Header"/>
    </w:pPr>
  </w:p>
  <w:p w14:paraId="37EBBB21" w14:textId="77777777" w:rsidR="00880E85" w:rsidRDefault="00880E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4A96" w14:textId="0391F6B1" w:rsidR="00880E85" w:rsidRDefault="00BF708C">
    <w:pPr>
      <w:pStyle w:val="Header"/>
    </w:pPr>
    <w:r>
      <w:rPr>
        <w:noProof/>
      </w:rPr>
      <w:pict w14:anchorId="51249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9" o:spid="_x0000_s2092" type="#_x0000_t136" style="position:absolute;margin-left:0;margin-top:0;width:449.6pt;height:269.75pt;rotation:315;z-index:-251609088;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AF53" w14:textId="5EA4991F" w:rsidR="00880E85" w:rsidRPr="00ED2A8D" w:rsidRDefault="00BF708C" w:rsidP="008747E0">
    <w:pPr>
      <w:pStyle w:val="Header"/>
    </w:pPr>
    <w:r>
      <w:rPr>
        <w:noProof/>
      </w:rPr>
      <w:pict w14:anchorId="564F50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0" o:spid="_x0000_s2093" type="#_x0000_t136" style="position:absolute;margin-left:0;margin-top:0;width:449.6pt;height:269.75pt;rotation:315;z-index:-25160704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880E85">
      <w:rPr>
        <w:noProof/>
        <w:lang w:val="sv-SE" w:eastAsia="sv-SE"/>
      </w:rPr>
      <w:drawing>
        <wp:anchor distT="0" distB="0" distL="114300" distR="114300" simplePos="0" relativeHeight="251658752" behindDoc="1" locked="0" layoutInCell="1" allowOverlap="1" wp14:anchorId="3F1E2FE9" wp14:editId="0420E13A">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19E6A8" w14:textId="77777777" w:rsidR="00880E85" w:rsidRPr="00ED2A8D" w:rsidRDefault="00880E85" w:rsidP="008747E0">
    <w:pPr>
      <w:pStyle w:val="Header"/>
    </w:pPr>
  </w:p>
  <w:p w14:paraId="0DB29D44" w14:textId="77777777" w:rsidR="00880E85" w:rsidRDefault="00880E85" w:rsidP="008747E0">
    <w:pPr>
      <w:pStyle w:val="Header"/>
    </w:pPr>
  </w:p>
  <w:p w14:paraId="1847F234" w14:textId="77777777" w:rsidR="00880E85" w:rsidRDefault="00880E85" w:rsidP="008747E0">
    <w:pPr>
      <w:pStyle w:val="Header"/>
    </w:pPr>
  </w:p>
  <w:p w14:paraId="1B2366B8" w14:textId="77777777" w:rsidR="00880E85" w:rsidRDefault="00880E85" w:rsidP="008747E0">
    <w:pPr>
      <w:pStyle w:val="Header"/>
    </w:pPr>
  </w:p>
  <w:p w14:paraId="382872AB" w14:textId="77777777" w:rsidR="00880E85" w:rsidRPr="00441393" w:rsidRDefault="00880E85" w:rsidP="00441393">
    <w:pPr>
      <w:pStyle w:val="Contents"/>
    </w:pPr>
    <w:r>
      <w:t>DOCUMENT HISTORY</w:t>
    </w:r>
  </w:p>
  <w:p w14:paraId="02C3CB17" w14:textId="77777777" w:rsidR="00880E85" w:rsidRPr="00ED2A8D" w:rsidRDefault="00880E85" w:rsidP="008747E0">
    <w:pPr>
      <w:pStyle w:val="Header"/>
    </w:pPr>
  </w:p>
  <w:p w14:paraId="2C52D0FA" w14:textId="77777777" w:rsidR="00880E85" w:rsidRPr="00AC33A2" w:rsidRDefault="00880E8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96E3" w14:textId="5337E20B" w:rsidR="00880E85" w:rsidRDefault="00BF708C">
    <w:pPr>
      <w:pStyle w:val="Header"/>
    </w:pPr>
    <w:r>
      <w:rPr>
        <w:noProof/>
      </w:rPr>
      <w:pict w14:anchorId="5F90DB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8" o:spid="_x0000_s2091" type="#_x0000_t136" style="position:absolute;margin-left:0;margin-top:0;width:449.6pt;height:269.75pt;rotation:315;z-index:-25161113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113F" w14:textId="7D29C451" w:rsidR="00880E85" w:rsidRDefault="00BF708C">
    <w:pPr>
      <w:pStyle w:val="Header"/>
    </w:pPr>
    <w:r>
      <w:rPr>
        <w:noProof/>
      </w:rPr>
      <w:pict w14:anchorId="58CE4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2" o:spid="_x0000_s2095" type="#_x0000_t136" style="position:absolute;margin-left:0;margin-top:0;width:449.6pt;height:269.75pt;rotation:315;z-index:-25160294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C240E" w14:textId="5B8CA7A7" w:rsidR="00880E85" w:rsidRPr="00ED2A8D" w:rsidRDefault="00BF708C" w:rsidP="008747E0">
    <w:pPr>
      <w:pStyle w:val="Header"/>
    </w:pPr>
    <w:r>
      <w:rPr>
        <w:noProof/>
      </w:rPr>
      <w:pict w14:anchorId="697C2B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3" o:spid="_x0000_s2096" type="#_x0000_t136" style="position:absolute;margin-left:0;margin-top:0;width:449.6pt;height:269.75pt;rotation:315;z-index:-25160089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880E85">
      <w:rPr>
        <w:noProof/>
        <w:lang w:val="sv-SE" w:eastAsia="sv-SE"/>
      </w:rPr>
      <w:drawing>
        <wp:anchor distT="0" distB="0" distL="114300" distR="114300" simplePos="0" relativeHeight="251674624" behindDoc="1" locked="0" layoutInCell="1" allowOverlap="1" wp14:anchorId="61075CC5" wp14:editId="727EE687">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B400427" w14:textId="77777777" w:rsidR="00880E85" w:rsidRPr="00ED2A8D" w:rsidRDefault="00880E85" w:rsidP="008747E0">
    <w:pPr>
      <w:pStyle w:val="Header"/>
    </w:pPr>
  </w:p>
  <w:p w14:paraId="11EC340F" w14:textId="77777777" w:rsidR="00880E85" w:rsidRDefault="00880E85" w:rsidP="008747E0">
    <w:pPr>
      <w:pStyle w:val="Header"/>
    </w:pPr>
  </w:p>
  <w:p w14:paraId="2D95E443" w14:textId="77777777" w:rsidR="00880E85" w:rsidRDefault="00880E85" w:rsidP="008747E0">
    <w:pPr>
      <w:pStyle w:val="Header"/>
    </w:pPr>
  </w:p>
  <w:p w14:paraId="6A62BCBF" w14:textId="77777777" w:rsidR="00880E85" w:rsidRDefault="00880E85" w:rsidP="008747E0">
    <w:pPr>
      <w:pStyle w:val="Header"/>
    </w:pPr>
  </w:p>
  <w:p w14:paraId="68EFE67E" w14:textId="77777777" w:rsidR="00880E85" w:rsidRPr="00441393" w:rsidRDefault="00880E85" w:rsidP="00441393">
    <w:pPr>
      <w:pStyle w:val="Contents"/>
    </w:pPr>
    <w:r>
      <w:t>CONTENTS</w:t>
    </w:r>
  </w:p>
  <w:p w14:paraId="566A5A52" w14:textId="77777777" w:rsidR="00880E85" w:rsidRDefault="00880E85" w:rsidP="0078486B">
    <w:pPr>
      <w:pStyle w:val="Header"/>
      <w:spacing w:line="140" w:lineRule="exact"/>
    </w:pPr>
  </w:p>
  <w:p w14:paraId="4917E0DE" w14:textId="77777777" w:rsidR="00880E85" w:rsidRPr="00AC33A2" w:rsidRDefault="00880E8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430E1" w14:textId="78B7BB5E" w:rsidR="00880E85" w:rsidRPr="00ED2A8D" w:rsidRDefault="00BF708C" w:rsidP="00C716E5">
    <w:pPr>
      <w:pStyle w:val="Header"/>
    </w:pPr>
    <w:r>
      <w:rPr>
        <w:noProof/>
      </w:rPr>
      <w:pict w14:anchorId="79958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1" o:spid="_x0000_s2094" type="#_x0000_t136" style="position:absolute;margin-left:0;margin-top:0;width:449.6pt;height:269.75pt;rotation:315;z-index:-25160499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880E85">
      <w:rPr>
        <w:noProof/>
        <w:lang w:val="sv-SE" w:eastAsia="sv-SE"/>
      </w:rPr>
      <w:drawing>
        <wp:anchor distT="0" distB="0" distL="114300" distR="114300" simplePos="0" relativeHeight="251697152" behindDoc="1" locked="0" layoutInCell="1" allowOverlap="1" wp14:anchorId="11B7C5F4" wp14:editId="5231DE08">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F42E28" w14:textId="77777777" w:rsidR="00880E85" w:rsidRPr="00ED2A8D" w:rsidRDefault="00880E85" w:rsidP="00C716E5">
    <w:pPr>
      <w:pStyle w:val="Header"/>
    </w:pPr>
  </w:p>
  <w:p w14:paraId="629BAFA3" w14:textId="77777777" w:rsidR="00880E85" w:rsidRDefault="00880E85" w:rsidP="00C716E5">
    <w:pPr>
      <w:pStyle w:val="Header"/>
    </w:pPr>
  </w:p>
  <w:p w14:paraId="09ADEAD7" w14:textId="77777777" w:rsidR="00880E85" w:rsidRDefault="00880E85" w:rsidP="00C716E5">
    <w:pPr>
      <w:pStyle w:val="Header"/>
    </w:pPr>
  </w:p>
  <w:p w14:paraId="7016FFC9" w14:textId="77777777" w:rsidR="00880E85" w:rsidRDefault="00880E85" w:rsidP="00C716E5">
    <w:pPr>
      <w:pStyle w:val="Header"/>
    </w:pPr>
  </w:p>
  <w:p w14:paraId="3D5FBF60" w14:textId="77777777" w:rsidR="00880E85" w:rsidRPr="00441393" w:rsidRDefault="00880E85" w:rsidP="00C716E5">
    <w:pPr>
      <w:pStyle w:val="Contents"/>
    </w:pPr>
    <w:r>
      <w:t>CONTENTS</w:t>
    </w:r>
  </w:p>
  <w:p w14:paraId="1D3D9B5F" w14:textId="77777777" w:rsidR="00880E85" w:rsidRPr="00ED2A8D" w:rsidRDefault="00880E85" w:rsidP="00C716E5">
    <w:pPr>
      <w:pStyle w:val="Header"/>
    </w:pPr>
  </w:p>
  <w:p w14:paraId="5F7E48A7" w14:textId="77777777" w:rsidR="00880E85" w:rsidRPr="00AC33A2" w:rsidRDefault="00880E85" w:rsidP="00C716E5">
    <w:pPr>
      <w:pStyle w:val="Header"/>
      <w:spacing w:line="140" w:lineRule="exact"/>
    </w:pPr>
  </w:p>
  <w:p w14:paraId="0AB610E7" w14:textId="77777777" w:rsidR="00880E85" w:rsidRDefault="00880E85">
    <w:pPr>
      <w:pStyle w:val="Header"/>
    </w:pPr>
    <w:r>
      <w:rPr>
        <w:noProof/>
        <w:lang w:val="sv-SE" w:eastAsia="sv-SE"/>
      </w:rPr>
      <w:drawing>
        <wp:anchor distT="0" distB="0" distL="114300" distR="114300" simplePos="0" relativeHeight="251695104" behindDoc="1" locked="0" layoutInCell="1" allowOverlap="1" wp14:anchorId="5E1FC22E" wp14:editId="0369406C">
          <wp:simplePos x="0" y="0"/>
          <wp:positionH relativeFrom="page">
            <wp:posOffset>6827653</wp:posOffset>
          </wp:positionH>
          <wp:positionV relativeFrom="page">
            <wp:posOffset>0</wp:posOffset>
          </wp:positionV>
          <wp:extent cx="720000" cy="720000"/>
          <wp:effectExtent l="0" t="0" r="4445" b="4445"/>
          <wp:wrapNone/>
          <wp:docPr id="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8A02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A4578"/>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79C4C834"/>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536A5D04"/>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B2829C6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5F870C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800D52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6B2AEE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0DD423F"/>
    <w:multiLevelType w:val="multilevel"/>
    <w:tmpl w:val="479CA6B8"/>
    <w:lvl w:ilvl="0">
      <w:start w:val="6"/>
      <w:numFmt w:val="decimal"/>
      <w:lvlText w:val="%1"/>
      <w:lvlJc w:val="left"/>
      <w:pPr>
        <w:ind w:left="1138" w:hanging="992"/>
      </w:pPr>
      <w:rPr>
        <w:rFonts w:hint="default"/>
      </w:rPr>
    </w:lvl>
    <w:lvl w:ilvl="1">
      <w:start w:val="2"/>
      <w:numFmt w:val="decimal"/>
      <w:lvlText w:val="%1.%2"/>
      <w:lvlJc w:val="left"/>
      <w:pPr>
        <w:ind w:left="1138" w:hanging="992"/>
      </w:pPr>
      <w:rPr>
        <w:rFonts w:hint="default"/>
      </w:rPr>
    </w:lvl>
    <w:lvl w:ilvl="2">
      <w:start w:val="1"/>
      <w:numFmt w:val="decimal"/>
      <w:lvlText w:val="%1.%2.%3"/>
      <w:lvlJc w:val="left"/>
      <w:pPr>
        <w:ind w:left="1138" w:hanging="992"/>
      </w:pPr>
      <w:rPr>
        <w:rFonts w:ascii="Calibri" w:eastAsia="Calibri" w:hAnsi="Calibri" w:hint="default"/>
        <w:b/>
        <w:bCs/>
        <w:color w:val="00548B"/>
        <w:w w:val="99"/>
        <w:sz w:val="24"/>
        <w:szCs w:val="24"/>
      </w:rPr>
    </w:lvl>
    <w:lvl w:ilvl="3">
      <w:start w:val="1"/>
      <w:numFmt w:val="bullet"/>
      <w:lvlText w:val=""/>
      <w:lvlJc w:val="left"/>
      <w:pPr>
        <w:ind w:left="1138" w:hanging="425"/>
      </w:pPr>
      <w:rPr>
        <w:rFonts w:ascii="Symbol" w:hAnsi="Symbol" w:hint="default"/>
        <w:color w:val="00548B"/>
        <w:sz w:val="22"/>
        <w:szCs w:val="22"/>
      </w:rPr>
    </w:lvl>
    <w:lvl w:ilvl="4">
      <w:start w:val="1"/>
      <w:numFmt w:val="bullet"/>
      <w:lvlText w:val=""/>
      <w:lvlJc w:val="left"/>
      <w:pPr>
        <w:ind w:left="1707" w:hanging="569"/>
      </w:pPr>
      <w:rPr>
        <w:rFonts w:ascii="Symbol" w:eastAsia="Symbol" w:hAnsi="Symbol" w:hint="default"/>
        <w:color w:val="B1C1EC"/>
        <w:sz w:val="22"/>
        <w:szCs w:val="22"/>
      </w:rPr>
    </w:lvl>
    <w:lvl w:ilvl="5">
      <w:start w:val="1"/>
      <w:numFmt w:val="bullet"/>
      <w:lvlText w:val="•"/>
      <w:lvlJc w:val="left"/>
      <w:pPr>
        <w:ind w:left="3280" w:hanging="569"/>
      </w:pPr>
      <w:rPr>
        <w:rFonts w:hint="default"/>
      </w:rPr>
    </w:lvl>
    <w:lvl w:ilvl="6">
      <w:start w:val="1"/>
      <w:numFmt w:val="bullet"/>
      <w:lvlText w:val="•"/>
      <w:lvlJc w:val="left"/>
      <w:pPr>
        <w:ind w:left="4853" w:hanging="569"/>
      </w:pPr>
      <w:rPr>
        <w:rFonts w:hint="default"/>
      </w:rPr>
    </w:lvl>
    <w:lvl w:ilvl="7">
      <w:start w:val="1"/>
      <w:numFmt w:val="bullet"/>
      <w:lvlText w:val="•"/>
      <w:lvlJc w:val="left"/>
      <w:pPr>
        <w:ind w:left="6427" w:hanging="569"/>
      </w:pPr>
      <w:rPr>
        <w:rFonts w:hint="default"/>
      </w:rPr>
    </w:lvl>
    <w:lvl w:ilvl="8">
      <w:start w:val="1"/>
      <w:numFmt w:val="bullet"/>
      <w:lvlText w:val="•"/>
      <w:lvlJc w:val="left"/>
      <w:pPr>
        <w:ind w:left="8000" w:hanging="569"/>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2605D6"/>
    <w:multiLevelType w:val="hybridMultilevel"/>
    <w:tmpl w:val="F6FCC318"/>
    <w:lvl w:ilvl="0" w:tplc="149296EA">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E4E7916"/>
    <w:multiLevelType w:val="hybridMultilevel"/>
    <w:tmpl w:val="32425754"/>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7501B8D"/>
    <w:multiLevelType w:val="hybridMultilevel"/>
    <w:tmpl w:val="2848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E7E01D9"/>
    <w:multiLevelType w:val="hybridMultilevel"/>
    <w:tmpl w:val="A284218C"/>
    <w:lvl w:ilvl="0" w:tplc="91D062B2">
      <w:start w:val="3"/>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F9B25B6"/>
    <w:multiLevelType w:val="hybridMultilevel"/>
    <w:tmpl w:val="E86E63D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6B0030"/>
    <w:multiLevelType w:val="hybridMultilevel"/>
    <w:tmpl w:val="C964A31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BDF4D17"/>
    <w:multiLevelType w:val="hybridMultilevel"/>
    <w:tmpl w:val="77C417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31041A6F"/>
    <w:multiLevelType w:val="hybridMultilevel"/>
    <w:tmpl w:val="A6B88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7D742EA"/>
    <w:multiLevelType w:val="hybridMultilevel"/>
    <w:tmpl w:val="81FE7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A579F6"/>
    <w:multiLevelType w:val="hybridMultilevel"/>
    <w:tmpl w:val="67383804"/>
    <w:lvl w:ilvl="0" w:tplc="4956E9EA">
      <w:start w:val="1"/>
      <w:numFmt w:val="bullet"/>
      <w:lvlText w:val=""/>
      <w:lvlJc w:val="left"/>
      <w:pPr>
        <w:ind w:left="571" w:hanging="425"/>
      </w:pPr>
      <w:rPr>
        <w:rFonts w:ascii="Symbol" w:eastAsia="Symbol" w:hAnsi="Symbol" w:hint="default"/>
        <w:color w:val="00558D"/>
        <w:w w:val="99"/>
        <w:sz w:val="22"/>
        <w:szCs w:val="22"/>
      </w:rPr>
    </w:lvl>
    <w:lvl w:ilvl="1" w:tplc="78CE04CA">
      <w:start w:val="1"/>
      <w:numFmt w:val="bullet"/>
      <w:lvlText w:val=""/>
      <w:lvlJc w:val="left"/>
      <w:pPr>
        <w:ind w:left="998" w:hanging="426"/>
      </w:pPr>
      <w:rPr>
        <w:rFonts w:ascii="Symbol" w:eastAsia="Symbol" w:hAnsi="Symbol" w:hint="default"/>
        <w:color w:val="B2C1ED"/>
        <w:w w:val="99"/>
        <w:sz w:val="22"/>
        <w:szCs w:val="22"/>
      </w:rPr>
    </w:lvl>
    <w:lvl w:ilvl="2" w:tplc="F43A0CBA">
      <w:start w:val="1"/>
      <w:numFmt w:val="bullet"/>
      <w:lvlText w:val="•"/>
      <w:lvlJc w:val="left"/>
      <w:pPr>
        <w:ind w:left="997" w:hanging="426"/>
      </w:pPr>
      <w:rPr>
        <w:rFonts w:hint="default"/>
      </w:rPr>
    </w:lvl>
    <w:lvl w:ilvl="3" w:tplc="A3185EDA">
      <w:start w:val="1"/>
      <w:numFmt w:val="bullet"/>
      <w:lvlText w:val="•"/>
      <w:lvlJc w:val="left"/>
      <w:pPr>
        <w:ind w:left="998" w:hanging="426"/>
      </w:pPr>
      <w:rPr>
        <w:rFonts w:hint="default"/>
      </w:rPr>
    </w:lvl>
    <w:lvl w:ilvl="4" w:tplc="51385E4E">
      <w:start w:val="1"/>
      <w:numFmt w:val="bullet"/>
      <w:lvlText w:val="•"/>
      <w:lvlJc w:val="left"/>
      <w:pPr>
        <w:ind w:left="998" w:hanging="426"/>
      </w:pPr>
      <w:rPr>
        <w:rFonts w:hint="default"/>
      </w:rPr>
    </w:lvl>
    <w:lvl w:ilvl="5" w:tplc="5C50CB46">
      <w:start w:val="1"/>
      <w:numFmt w:val="bullet"/>
      <w:lvlText w:val="•"/>
      <w:lvlJc w:val="left"/>
      <w:pPr>
        <w:ind w:left="998" w:hanging="426"/>
      </w:pPr>
      <w:rPr>
        <w:rFonts w:hint="default"/>
      </w:rPr>
    </w:lvl>
    <w:lvl w:ilvl="6" w:tplc="E9027C72">
      <w:start w:val="1"/>
      <w:numFmt w:val="bullet"/>
      <w:lvlText w:val="•"/>
      <w:lvlJc w:val="left"/>
      <w:pPr>
        <w:ind w:left="998" w:hanging="426"/>
      </w:pPr>
      <w:rPr>
        <w:rFonts w:hint="default"/>
      </w:rPr>
    </w:lvl>
    <w:lvl w:ilvl="7" w:tplc="B6AA21A4">
      <w:start w:val="1"/>
      <w:numFmt w:val="bullet"/>
      <w:lvlText w:val="•"/>
      <w:lvlJc w:val="left"/>
      <w:pPr>
        <w:ind w:left="998" w:hanging="426"/>
      </w:pPr>
      <w:rPr>
        <w:rFonts w:hint="default"/>
      </w:rPr>
    </w:lvl>
    <w:lvl w:ilvl="8" w:tplc="06728B20">
      <w:start w:val="1"/>
      <w:numFmt w:val="bullet"/>
      <w:lvlText w:val="•"/>
      <w:lvlJc w:val="left"/>
      <w:pPr>
        <w:ind w:left="998" w:hanging="426"/>
      </w:pPr>
      <w:rPr>
        <w:rFonts w:hint="default"/>
      </w:rPr>
    </w:lvl>
  </w:abstractNum>
  <w:abstractNum w:abstractNumId="43" w15:restartNumberingAfterBreak="0">
    <w:nsid w:val="49BD1A16"/>
    <w:multiLevelType w:val="hybridMultilevel"/>
    <w:tmpl w:val="DE9CB5D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4" w15:restartNumberingAfterBreak="0">
    <w:nsid w:val="546034DC"/>
    <w:multiLevelType w:val="hybridMultilevel"/>
    <w:tmpl w:val="0F44D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1B3680D"/>
    <w:multiLevelType w:val="hybridMultilevel"/>
    <w:tmpl w:val="108C4FF8"/>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3DF2B43"/>
    <w:multiLevelType w:val="hybridMultilevel"/>
    <w:tmpl w:val="C126517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0" w15:restartNumberingAfterBreak="0">
    <w:nsid w:val="655B2109"/>
    <w:multiLevelType w:val="hybridMultilevel"/>
    <w:tmpl w:val="16C605E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5726620"/>
    <w:multiLevelType w:val="hybridMultilevel"/>
    <w:tmpl w:val="6CE29DCA"/>
    <w:lvl w:ilvl="0" w:tplc="080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CDF5767"/>
    <w:multiLevelType w:val="hybridMultilevel"/>
    <w:tmpl w:val="C722107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41"/>
  </w:num>
  <w:num w:numId="2">
    <w:abstractNumId w:val="56"/>
  </w:num>
  <w:num w:numId="3">
    <w:abstractNumId w:val="17"/>
  </w:num>
  <w:num w:numId="4">
    <w:abstractNumId w:val="35"/>
  </w:num>
  <w:num w:numId="5">
    <w:abstractNumId w:val="30"/>
  </w:num>
  <w:num w:numId="6">
    <w:abstractNumId w:val="28"/>
  </w:num>
  <w:num w:numId="7">
    <w:abstractNumId w:val="38"/>
  </w:num>
  <w:num w:numId="8">
    <w:abstractNumId w:val="16"/>
  </w:num>
  <w:num w:numId="9">
    <w:abstractNumId w:val="26"/>
  </w:num>
  <w:num w:numId="10">
    <w:abstractNumId w:val="31"/>
  </w:num>
  <w:num w:numId="11">
    <w:abstractNumId w:val="13"/>
  </w:num>
  <w:num w:numId="12">
    <w:abstractNumId w:val="39"/>
  </w:num>
  <w:num w:numId="13">
    <w:abstractNumId w:val="7"/>
  </w:num>
  <w:num w:numId="14">
    <w:abstractNumId w:val="53"/>
  </w:num>
  <w:num w:numId="15">
    <w:abstractNumId w:val="23"/>
  </w:num>
  <w:num w:numId="16">
    <w:abstractNumId w:val="22"/>
  </w:num>
  <w:num w:numId="17">
    <w:abstractNumId w:val="37"/>
  </w:num>
  <w:num w:numId="18">
    <w:abstractNumId w:val="11"/>
  </w:num>
  <w:num w:numId="19">
    <w:abstractNumId w:val="20"/>
  </w:num>
  <w:num w:numId="20">
    <w:abstractNumId w:val="46"/>
  </w:num>
  <w:num w:numId="21">
    <w:abstractNumId w:val="19"/>
  </w:num>
  <w:num w:numId="22">
    <w:abstractNumId w:val="55"/>
  </w:num>
  <w:num w:numId="23">
    <w:abstractNumId w:val="9"/>
  </w:num>
  <w:num w:numId="24">
    <w:abstractNumId w:val="34"/>
  </w:num>
  <w:num w:numId="25">
    <w:abstractNumId w:val="29"/>
  </w:num>
  <w:num w:numId="26">
    <w:abstractNumId w:val="45"/>
  </w:num>
  <w:num w:numId="27">
    <w:abstractNumId w:val="47"/>
  </w:num>
  <w:num w:numId="28">
    <w:abstractNumId w:val="14"/>
  </w:num>
  <w:num w:numId="29">
    <w:abstractNumId w:val="36"/>
  </w:num>
  <w:num w:numId="30">
    <w:abstractNumId w:val="24"/>
  </w:num>
  <w:num w:numId="31">
    <w:abstractNumId w:val="18"/>
  </w:num>
  <w:num w:numId="32">
    <w:abstractNumId w:val="54"/>
  </w:num>
  <w:num w:numId="33">
    <w:abstractNumId w:val="51"/>
  </w:num>
  <w:num w:numId="34">
    <w:abstractNumId w:val="36"/>
  </w:num>
  <w:num w:numId="35">
    <w:abstractNumId w:val="57"/>
  </w:num>
  <w:num w:numId="36">
    <w:abstractNumId w:val="40"/>
  </w:num>
  <w:num w:numId="37">
    <w:abstractNumId w:val="33"/>
  </w:num>
  <w:num w:numId="38">
    <w:abstractNumId w:val="44"/>
  </w:num>
  <w:num w:numId="39">
    <w:abstractNumId w:val="32"/>
  </w:num>
  <w:num w:numId="40">
    <w:abstractNumId w:val="25"/>
  </w:num>
  <w:num w:numId="41">
    <w:abstractNumId w:val="43"/>
  </w:num>
  <w:num w:numId="42">
    <w:abstractNumId w:val="27"/>
  </w:num>
  <w:num w:numId="43">
    <w:abstractNumId w:val="21"/>
  </w:num>
  <w:num w:numId="44">
    <w:abstractNumId w:val="50"/>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num>
  <w:num w:numId="50">
    <w:abstractNumId w:val="8"/>
  </w:num>
  <w:num w:numId="51">
    <w:abstractNumId w:val="2"/>
  </w:num>
  <w:num w:numId="52">
    <w:abstractNumId w:val="6"/>
  </w:num>
  <w:num w:numId="53">
    <w:abstractNumId w:val="5"/>
  </w:num>
  <w:num w:numId="54">
    <w:abstractNumId w:val="4"/>
  </w:num>
  <w:num w:numId="55">
    <w:abstractNumId w:val="3"/>
  </w:num>
  <w:num w:numId="56">
    <w:abstractNumId w:val="1"/>
  </w:num>
  <w:num w:numId="57">
    <w:abstractNumId w:val="0"/>
  </w:num>
  <w:num w:numId="58">
    <w:abstractNumId w:val="48"/>
  </w:num>
  <w:num w:numId="59">
    <w:abstractNumId w:val="52"/>
  </w:num>
  <w:num w:numId="60">
    <w:abstractNumId w:val="15"/>
  </w:num>
  <w:num w:numId="61">
    <w:abstractNumId w:val="10"/>
  </w:num>
  <w:num w:numId="62">
    <w:abstractNumId w:val="42"/>
  </w:num>
  <w:num w:numId="63">
    <w:abstractNumId w:val="1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ry Goldman">
    <w15:presenceInfo w15:providerId="Windows Live" w15:userId="0a75f10c5b0bd88e"/>
  </w15:person>
  <w15:person w15:author="Victoria IVANOVA">
    <w15:presenceInfo w15:providerId="AD" w15:userId="S-1-5-21-1645522239-1177238915-839522115-402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ru-RU" w:vendorID="64" w:dllVersion="0" w:nlCheck="1" w:checkStyle="0"/>
  <w:activeWritingStyle w:appName="MSWord" w:lang="es-ES_tradnl"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A7A"/>
    <w:rsid w:val="00010849"/>
    <w:rsid w:val="000136A4"/>
    <w:rsid w:val="0001616D"/>
    <w:rsid w:val="00016839"/>
    <w:rsid w:val="000174F9"/>
    <w:rsid w:val="000249C2"/>
    <w:rsid w:val="000258BD"/>
    <w:rsid w:val="000258F6"/>
    <w:rsid w:val="00025DC7"/>
    <w:rsid w:val="000315C3"/>
    <w:rsid w:val="00032344"/>
    <w:rsid w:val="000379A7"/>
    <w:rsid w:val="00040EB8"/>
    <w:rsid w:val="00042E20"/>
    <w:rsid w:val="000439A4"/>
    <w:rsid w:val="00044293"/>
    <w:rsid w:val="00044DD6"/>
    <w:rsid w:val="000472F8"/>
    <w:rsid w:val="00053181"/>
    <w:rsid w:val="0005449E"/>
    <w:rsid w:val="00057699"/>
    <w:rsid w:val="00057B6D"/>
    <w:rsid w:val="0006148D"/>
    <w:rsid w:val="00061792"/>
    <w:rsid w:val="00061A7B"/>
    <w:rsid w:val="00061F7A"/>
    <w:rsid w:val="00067591"/>
    <w:rsid w:val="000823C8"/>
    <w:rsid w:val="0008654C"/>
    <w:rsid w:val="000904ED"/>
    <w:rsid w:val="00090C4E"/>
    <w:rsid w:val="00091545"/>
    <w:rsid w:val="000916A2"/>
    <w:rsid w:val="000974BE"/>
    <w:rsid w:val="000A27A8"/>
    <w:rsid w:val="000A53C8"/>
    <w:rsid w:val="000B1537"/>
    <w:rsid w:val="000B2356"/>
    <w:rsid w:val="000B38D5"/>
    <w:rsid w:val="000C711B"/>
    <w:rsid w:val="000D2431"/>
    <w:rsid w:val="000E3954"/>
    <w:rsid w:val="000E3E52"/>
    <w:rsid w:val="000F0F9F"/>
    <w:rsid w:val="000F270D"/>
    <w:rsid w:val="000F2807"/>
    <w:rsid w:val="000F3F43"/>
    <w:rsid w:val="000F58ED"/>
    <w:rsid w:val="00105702"/>
    <w:rsid w:val="00110865"/>
    <w:rsid w:val="00113D5B"/>
    <w:rsid w:val="00113F8F"/>
    <w:rsid w:val="001150AF"/>
    <w:rsid w:val="00122EBD"/>
    <w:rsid w:val="00131493"/>
    <w:rsid w:val="001349DB"/>
    <w:rsid w:val="00135AEB"/>
    <w:rsid w:val="00136E58"/>
    <w:rsid w:val="001454EC"/>
    <w:rsid w:val="001502E9"/>
    <w:rsid w:val="00152A5B"/>
    <w:rsid w:val="001547F9"/>
    <w:rsid w:val="00154FEB"/>
    <w:rsid w:val="001607D8"/>
    <w:rsid w:val="001609F5"/>
    <w:rsid w:val="00160DC8"/>
    <w:rsid w:val="00160ECB"/>
    <w:rsid w:val="00161325"/>
    <w:rsid w:val="0016212C"/>
    <w:rsid w:val="0017187B"/>
    <w:rsid w:val="00173E52"/>
    <w:rsid w:val="00174C0B"/>
    <w:rsid w:val="0018401F"/>
    <w:rsid w:val="00184427"/>
    <w:rsid w:val="00184C2E"/>
    <w:rsid w:val="00185171"/>
    <w:rsid w:val="001875B1"/>
    <w:rsid w:val="00191CFE"/>
    <w:rsid w:val="001938E5"/>
    <w:rsid w:val="001A3782"/>
    <w:rsid w:val="001A6AB2"/>
    <w:rsid w:val="001B2A35"/>
    <w:rsid w:val="001B339A"/>
    <w:rsid w:val="001B408B"/>
    <w:rsid w:val="001B67BE"/>
    <w:rsid w:val="001C45E3"/>
    <w:rsid w:val="001C4E79"/>
    <w:rsid w:val="001C650B"/>
    <w:rsid w:val="001C72B5"/>
    <w:rsid w:val="001D0830"/>
    <w:rsid w:val="001D2E7A"/>
    <w:rsid w:val="001D3992"/>
    <w:rsid w:val="001D3D43"/>
    <w:rsid w:val="001D4A3E"/>
    <w:rsid w:val="001E416D"/>
    <w:rsid w:val="001F4EF8"/>
    <w:rsid w:val="001F5AB1"/>
    <w:rsid w:val="00200689"/>
    <w:rsid w:val="00201337"/>
    <w:rsid w:val="002022EA"/>
    <w:rsid w:val="002044E9"/>
    <w:rsid w:val="00205B17"/>
    <w:rsid w:val="00205D9B"/>
    <w:rsid w:val="00215B8E"/>
    <w:rsid w:val="002204DA"/>
    <w:rsid w:val="00222B41"/>
    <w:rsid w:val="00222D4C"/>
    <w:rsid w:val="0022371A"/>
    <w:rsid w:val="00225EA4"/>
    <w:rsid w:val="00232270"/>
    <w:rsid w:val="00237785"/>
    <w:rsid w:val="00251FB9"/>
    <w:rsid w:val="002520AD"/>
    <w:rsid w:val="00255915"/>
    <w:rsid w:val="00256396"/>
    <w:rsid w:val="0025660A"/>
    <w:rsid w:val="00257DF8"/>
    <w:rsid w:val="00257E4A"/>
    <w:rsid w:val="0026038D"/>
    <w:rsid w:val="00264E1C"/>
    <w:rsid w:val="0027175D"/>
    <w:rsid w:val="00272A41"/>
    <w:rsid w:val="0028314D"/>
    <w:rsid w:val="002874BD"/>
    <w:rsid w:val="0029793F"/>
    <w:rsid w:val="002A1C42"/>
    <w:rsid w:val="002A617C"/>
    <w:rsid w:val="002A71CF"/>
    <w:rsid w:val="002A7759"/>
    <w:rsid w:val="002B1FF4"/>
    <w:rsid w:val="002B3784"/>
    <w:rsid w:val="002B3E9D"/>
    <w:rsid w:val="002B623C"/>
    <w:rsid w:val="002B7BC1"/>
    <w:rsid w:val="002C77F4"/>
    <w:rsid w:val="002D0869"/>
    <w:rsid w:val="002D2A98"/>
    <w:rsid w:val="002D78FE"/>
    <w:rsid w:val="002E4993"/>
    <w:rsid w:val="002E5A22"/>
    <w:rsid w:val="002E5BAC"/>
    <w:rsid w:val="002E7635"/>
    <w:rsid w:val="002F265A"/>
    <w:rsid w:val="00302930"/>
    <w:rsid w:val="0030413F"/>
    <w:rsid w:val="00304CD8"/>
    <w:rsid w:val="00305EFE"/>
    <w:rsid w:val="00307653"/>
    <w:rsid w:val="00312C40"/>
    <w:rsid w:val="00313B4B"/>
    <w:rsid w:val="00313D85"/>
    <w:rsid w:val="00315CE3"/>
    <w:rsid w:val="0031629B"/>
    <w:rsid w:val="003167D6"/>
    <w:rsid w:val="00323A77"/>
    <w:rsid w:val="003251FE"/>
    <w:rsid w:val="003274DB"/>
    <w:rsid w:val="00327FBF"/>
    <w:rsid w:val="0033068A"/>
    <w:rsid w:val="00332A7B"/>
    <w:rsid w:val="003343E0"/>
    <w:rsid w:val="0033495E"/>
    <w:rsid w:val="00335E40"/>
    <w:rsid w:val="00344408"/>
    <w:rsid w:val="00345E37"/>
    <w:rsid w:val="00347F3E"/>
    <w:rsid w:val="003609EE"/>
    <w:rsid w:val="003621C3"/>
    <w:rsid w:val="0036382D"/>
    <w:rsid w:val="00365CA3"/>
    <w:rsid w:val="00365F6C"/>
    <w:rsid w:val="00370F3A"/>
    <w:rsid w:val="00377386"/>
    <w:rsid w:val="00380350"/>
    <w:rsid w:val="00380B4E"/>
    <w:rsid w:val="003816E4"/>
    <w:rsid w:val="0039131E"/>
    <w:rsid w:val="003941B3"/>
    <w:rsid w:val="003A040A"/>
    <w:rsid w:val="003A04A6"/>
    <w:rsid w:val="003A1243"/>
    <w:rsid w:val="003A1A56"/>
    <w:rsid w:val="003A7759"/>
    <w:rsid w:val="003A7F6E"/>
    <w:rsid w:val="003B03EA"/>
    <w:rsid w:val="003B726E"/>
    <w:rsid w:val="003C7C34"/>
    <w:rsid w:val="003D0F37"/>
    <w:rsid w:val="003D5150"/>
    <w:rsid w:val="003E260D"/>
    <w:rsid w:val="003F0C2F"/>
    <w:rsid w:val="003F1901"/>
    <w:rsid w:val="003F1C3A"/>
    <w:rsid w:val="003F625A"/>
    <w:rsid w:val="0040207A"/>
    <w:rsid w:val="004035FF"/>
    <w:rsid w:val="0041086B"/>
    <w:rsid w:val="00414698"/>
    <w:rsid w:val="00415322"/>
    <w:rsid w:val="00415FC1"/>
    <w:rsid w:val="00417C61"/>
    <w:rsid w:val="0042119F"/>
    <w:rsid w:val="004241AE"/>
    <w:rsid w:val="0042565E"/>
    <w:rsid w:val="004264E4"/>
    <w:rsid w:val="00430130"/>
    <w:rsid w:val="0043285D"/>
    <w:rsid w:val="00432C05"/>
    <w:rsid w:val="00432CFC"/>
    <w:rsid w:val="00440379"/>
    <w:rsid w:val="00441393"/>
    <w:rsid w:val="004455EB"/>
    <w:rsid w:val="00445797"/>
    <w:rsid w:val="00447CF0"/>
    <w:rsid w:val="00454E6E"/>
    <w:rsid w:val="004561BD"/>
    <w:rsid w:val="00456F10"/>
    <w:rsid w:val="00462C48"/>
    <w:rsid w:val="00471948"/>
    <w:rsid w:val="00474746"/>
    <w:rsid w:val="00476942"/>
    <w:rsid w:val="00477027"/>
    <w:rsid w:val="00477D62"/>
    <w:rsid w:val="00481B0C"/>
    <w:rsid w:val="00482D57"/>
    <w:rsid w:val="004871A2"/>
    <w:rsid w:val="00492A8D"/>
    <w:rsid w:val="004944C8"/>
    <w:rsid w:val="00495ED5"/>
    <w:rsid w:val="004A0EBF"/>
    <w:rsid w:val="004A4AC4"/>
    <w:rsid w:val="004A4EC4"/>
    <w:rsid w:val="004B3F8F"/>
    <w:rsid w:val="004B494F"/>
    <w:rsid w:val="004C0E4B"/>
    <w:rsid w:val="004D5E93"/>
    <w:rsid w:val="004D633D"/>
    <w:rsid w:val="004D6D3F"/>
    <w:rsid w:val="004E0BBB"/>
    <w:rsid w:val="004E1D57"/>
    <w:rsid w:val="004E2F16"/>
    <w:rsid w:val="004E3BA8"/>
    <w:rsid w:val="004E4168"/>
    <w:rsid w:val="004F1812"/>
    <w:rsid w:val="004F5930"/>
    <w:rsid w:val="004F6196"/>
    <w:rsid w:val="00503044"/>
    <w:rsid w:val="00503909"/>
    <w:rsid w:val="00510AD9"/>
    <w:rsid w:val="00514260"/>
    <w:rsid w:val="00517E6C"/>
    <w:rsid w:val="00523666"/>
    <w:rsid w:val="00523C35"/>
    <w:rsid w:val="00525922"/>
    <w:rsid w:val="00526234"/>
    <w:rsid w:val="00530F47"/>
    <w:rsid w:val="00534F34"/>
    <w:rsid w:val="0053692E"/>
    <w:rsid w:val="005378A6"/>
    <w:rsid w:val="005408F6"/>
    <w:rsid w:val="0054278A"/>
    <w:rsid w:val="005434BF"/>
    <w:rsid w:val="00547837"/>
    <w:rsid w:val="00552EA6"/>
    <w:rsid w:val="00557337"/>
    <w:rsid w:val="00557434"/>
    <w:rsid w:val="00576D38"/>
    <w:rsid w:val="00577542"/>
    <w:rsid w:val="005805D2"/>
    <w:rsid w:val="00581813"/>
    <w:rsid w:val="005931D9"/>
    <w:rsid w:val="00595415"/>
    <w:rsid w:val="00597652"/>
    <w:rsid w:val="005A0703"/>
    <w:rsid w:val="005A080B"/>
    <w:rsid w:val="005A2F3F"/>
    <w:rsid w:val="005B12A5"/>
    <w:rsid w:val="005B2C70"/>
    <w:rsid w:val="005C161A"/>
    <w:rsid w:val="005C1BCB"/>
    <w:rsid w:val="005C2312"/>
    <w:rsid w:val="005C33B3"/>
    <w:rsid w:val="005C4735"/>
    <w:rsid w:val="005C5C63"/>
    <w:rsid w:val="005C6395"/>
    <w:rsid w:val="005D03E9"/>
    <w:rsid w:val="005D0CD2"/>
    <w:rsid w:val="005D304B"/>
    <w:rsid w:val="005D3AF4"/>
    <w:rsid w:val="005D477A"/>
    <w:rsid w:val="005D628C"/>
    <w:rsid w:val="005D6E5D"/>
    <w:rsid w:val="005E3989"/>
    <w:rsid w:val="005E4659"/>
    <w:rsid w:val="005E657A"/>
    <w:rsid w:val="005E6B4B"/>
    <w:rsid w:val="005F1386"/>
    <w:rsid w:val="005F17C2"/>
    <w:rsid w:val="00600C2B"/>
    <w:rsid w:val="00601C30"/>
    <w:rsid w:val="0060282A"/>
    <w:rsid w:val="006036EF"/>
    <w:rsid w:val="00607061"/>
    <w:rsid w:val="00611D97"/>
    <w:rsid w:val="006127AC"/>
    <w:rsid w:val="0061350C"/>
    <w:rsid w:val="006218E8"/>
    <w:rsid w:val="00625E6B"/>
    <w:rsid w:val="00634A78"/>
    <w:rsid w:val="00642025"/>
    <w:rsid w:val="00644D91"/>
    <w:rsid w:val="006469F3"/>
    <w:rsid w:val="00646E87"/>
    <w:rsid w:val="0065107F"/>
    <w:rsid w:val="00653F3B"/>
    <w:rsid w:val="006554BE"/>
    <w:rsid w:val="00661445"/>
    <w:rsid w:val="00661946"/>
    <w:rsid w:val="00662990"/>
    <w:rsid w:val="00664164"/>
    <w:rsid w:val="006658C2"/>
    <w:rsid w:val="00666061"/>
    <w:rsid w:val="00667424"/>
    <w:rsid w:val="00667792"/>
    <w:rsid w:val="0067154B"/>
    <w:rsid w:val="00671677"/>
    <w:rsid w:val="006718DE"/>
    <w:rsid w:val="0067238C"/>
    <w:rsid w:val="006744D8"/>
    <w:rsid w:val="00674D1B"/>
    <w:rsid w:val="006750F2"/>
    <w:rsid w:val="006752D6"/>
    <w:rsid w:val="00675E02"/>
    <w:rsid w:val="00677904"/>
    <w:rsid w:val="006802D8"/>
    <w:rsid w:val="00680EDC"/>
    <w:rsid w:val="006822B2"/>
    <w:rsid w:val="0068553C"/>
    <w:rsid w:val="00685F34"/>
    <w:rsid w:val="00695656"/>
    <w:rsid w:val="006975A8"/>
    <w:rsid w:val="006A1012"/>
    <w:rsid w:val="006A6BA3"/>
    <w:rsid w:val="006B3404"/>
    <w:rsid w:val="006B3EC6"/>
    <w:rsid w:val="006C0750"/>
    <w:rsid w:val="006C1376"/>
    <w:rsid w:val="006C2E1F"/>
    <w:rsid w:val="006C48F9"/>
    <w:rsid w:val="006D3562"/>
    <w:rsid w:val="006D377D"/>
    <w:rsid w:val="006D5EA5"/>
    <w:rsid w:val="006E0E7D"/>
    <w:rsid w:val="006E10BF"/>
    <w:rsid w:val="006E2582"/>
    <w:rsid w:val="006E6EA4"/>
    <w:rsid w:val="006F1C14"/>
    <w:rsid w:val="006F3028"/>
    <w:rsid w:val="006F6A16"/>
    <w:rsid w:val="006F7FFA"/>
    <w:rsid w:val="0070299A"/>
    <w:rsid w:val="00703A6A"/>
    <w:rsid w:val="0071086F"/>
    <w:rsid w:val="00720B47"/>
    <w:rsid w:val="00722236"/>
    <w:rsid w:val="00723F04"/>
    <w:rsid w:val="00725CCA"/>
    <w:rsid w:val="0072737A"/>
    <w:rsid w:val="00727CB7"/>
    <w:rsid w:val="007311E7"/>
    <w:rsid w:val="00731DEE"/>
    <w:rsid w:val="0073313F"/>
    <w:rsid w:val="00734BC6"/>
    <w:rsid w:val="007427B2"/>
    <w:rsid w:val="0074485A"/>
    <w:rsid w:val="007541D3"/>
    <w:rsid w:val="00756ACD"/>
    <w:rsid w:val="007577D7"/>
    <w:rsid w:val="00763056"/>
    <w:rsid w:val="007658F4"/>
    <w:rsid w:val="0076763F"/>
    <w:rsid w:val="0076781A"/>
    <w:rsid w:val="007715E8"/>
    <w:rsid w:val="00776004"/>
    <w:rsid w:val="00781A2D"/>
    <w:rsid w:val="0078486B"/>
    <w:rsid w:val="00785A39"/>
    <w:rsid w:val="00787D8A"/>
    <w:rsid w:val="00790277"/>
    <w:rsid w:val="00790C5D"/>
    <w:rsid w:val="00790F64"/>
    <w:rsid w:val="00791EBC"/>
    <w:rsid w:val="00793577"/>
    <w:rsid w:val="00795637"/>
    <w:rsid w:val="00796E8C"/>
    <w:rsid w:val="007977B2"/>
    <w:rsid w:val="00797EF8"/>
    <w:rsid w:val="007A078E"/>
    <w:rsid w:val="007A07DC"/>
    <w:rsid w:val="007A1488"/>
    <w:rsid w:val="007A22D6"/>
    <w:rsid w:val="007A3FD0"/>
    <w:rsid w:val="007A446A"/>
    <w:rsid w:val="007A53A6"/>
    <w:rsid w:val="007A6159"/>
    <w:rsid w:val="007B27E9"/>
    <w:rsid w:val="007B2C5B"/>
    <w:rsid w:val="007B2D11"/>
    <w:rsid w:val="007B3C1F"/>
    <w:rsid w:val="007B6700"/>
    <w:rsid w:val="007B6A93"/>
    <w:rsid w:val="007B7BEC"/>
    <w:rsid w:val="007C6BB0"/>
    <w:rsid w:val="007D1805"/>
    <w:rsid w:val="007D2107"/>
    <w:rsid w:val="007D3A42"/>
    <w:rsid w:val="007D5895"/>
    <w:rsid w:val="007D77AB"/>
    <w:rsid w:val="007E28D0"/>
    <w:rsid w:val="007E30DF"/>
    <w:rsid w:val="007E3F11"/>
    <w:rsid w:val="007E5164"/>
    <w:rsid w:val="007F2051"/>
    <w:rsid w:val="007F7544"/>
    <w:rsid w:val="00800995"/>
    <w:rsid w:val="00810BEB"/>
    <w:rsid w:val="00812EAA"/>
    <w:rsid w:val="00816F79"/>
    <w:rsid w:val="008172F8"/>
    <w:rsid w:val="0082599E"/>
    <w:rsid w:val="0082677E"/>
    <w:rsid w:val="00832003"/>
    <w:rsid w:val="008326B2"/>
    <w:rsid w:val="00837DBD"/>
    <w:rsid w:val="00841F6D"/>
    <w:rsid w:val="00846831"/>
    <w:rsid w:val="00846D8D"/>
    <w:rsid w:val="00851F87"/>
    <w:rsid w:val="008521FE"/>
    <w:rsid w:val="00856554"/>
    <w:rsid w:val="00865532"/>
    <w:rsid w:val="00867686"/>
    <w:rsid w:val="00870C06"/>
    <w:rsid w:val="008737D3"/>
    <w:rsid w:val="008747E0"/>
    <w:rsid w:val="00876841"/>
    <w:rsid w:val="00880E85"/>
    <w:rsid w:val="00882B3C"/>
    <w:rsid w:val="00885BC5"/>
    <w:rsid w:val="0088783D"/>
    <w:rsid w:val="0089476E"/>
    <w:rsid w:val="008972C3"/>
    <w:rsid w:val="008A28D9"/>
    <w:rsid w:val="008A308C"/>
    <w:rsid w:val="008A30BA"/>
    <w:rsid w:val="008B04F8"/>
    <w:rsid w:val="008B429D"/>
    <w:rsid w:val="008C33B5"/>
    <w:rsid w:val="008C3A72"/>
    <w:rsid w:val="008C6969"/>
    <w:rsid w:val="008C7068"/>
    <w:rsid w:val="008D1374"/>
    <w:rsid w:val="008D238E"/>
    <w:rsid w:val="008D29F3"/>
    <w:rsid w:val="008D2DA8"/>
    <w:rsid w:val="008D3883"/>
    <w:rsid w:val="008D4C76"/>
    <w:rsid w:val="008D6B65"/>
    <w:rsid w:val="008E1F69"/>
    <w:rsid w:val="008E2BFC"/>
    <w:rsid w:val="008E76B1"/>
    <w:rsid w:val="008F38BB"/>
    <w:rsid w:val="008F57D8"/>
    <w:rsid w:val="0090001A"/>
    <w:rsid w:val="00900DF4"/>
    <w:rsid w:val="009013B9"/>
    <w:rsid w:val="00902834"/>
    <w:rsid w:val="00904B9A"/>
    <w:rsid w:val="00910058"/>
    <w:rsid w:val="009115DD"/>
    <w:rsid w:val="00911E6C"/>
    <w:rsid w:val="00914330"/>
    <w:rsid w:val="00914E26"/>
    <w:rsid w:val="0091590F"/>
    <w:rsid w:val="00921ACD"/>
    <w:rsid w:val="00922D9F"/>
    <w:rsid w:val="00923AB8"/>
    <w:rsid w:val="00923B4D"/>
    <w:rsid w:val="0092540C"/>
    <w:rsid w:val="00925E0F"/>
    <w:rsid w:val="00931A57"/>
    <w:rsid w:val="00934294"/>
    <w:rsid w:val="0093492E"/>
    <w:rsid w:val="009414E6"/>
    <w:rsid w:val="009440B7"/>
    <w:rsid w:val="00945A8E"/>
    <w:rsid w:val="0095450F"/>
    <w:rsid w:val="0095521F"/>
    <w:rsid w:val="00956901"/>
    <w:rsid w:val="009572FF"/>
    <w:rsid w:val="00957441"/>
    <w:rsid w:val="00957465"/>
    <w:rsid w:val="0095768E"/>
    <w:rsid w:val="00962EC1"/>
    <w:rsid w:val="00971591"/>
    <w:rsid w:val="00974564"/>
    <w:rsid w:val="00974E99"/>
    <w:rsid w:val="009764FA"/>
    <w:rsid w:val="00980134"/>
    <w:rsid w:val="00980192"/>
    <w:rsid w:val="00982A22"/>
    <w:rsid w:val="00994D97"/>
    <w:rsid w:val="009A07B7"/>
    <w:rsid w:val="009A27E3"/>
    <w:rsid w:val="009A304C"/>
    <w:rsid w:val="009B1545"/>
    <w:rsid w:val="009B3B1D"/>
    <w:rsid w:val="009B5023"/>
    <w:rsid w:val="009B543F"/>
    <w:rsid w:val="009B7532"/>
    <w:rsid w:val="009B785E"/>
    <w:rsid w:val="009B7D16"/>
    <w:rsid w:val="009C26F8"/>
    <w:rsid w:val="009C609E"/>
    <w:rsid w:val="009C72B7"/>
    <w:rsid w:val="009D25B8"/>
    <w:rsid w:val="009D26AB"/>
    <w:rsid w:val="009D4DEE"/>
    <w:rsid w:val="009D5547"/>
    <w:rsid w:val="009E16EC"/>
    <w:rsid w:val="009E433C"/>
    <w:rsid w:val="009E4A4D"/>
    <w:rsid w:val="009E6578"/>
    <w:rsid w:val="009F081F"/>
    <w:rsid w:val="009F13A7"/>
    <w:rsid w:val="009F4FD0"/>
    <w:rsid w:val="009F6CEA"/>
    <w:rsid w:val="00A04DC3"/>
    <w:rsid w:val="00A054C7"/>
    <w:rsid w:val="00A06A3D"/>
    <w:rsid w:val="00A10EBA"/>
    <w:rsid w:val="00A13083"/>
    <w:rsid w:val="00A13A7A"/>
    <w:rsid w:val="00A13E56"/>
    <w:rsid w:val="00A14644"/>
    <w:rsid w:val="00A227BF"/>
    <w:rsid w:val="00A24838"/>
    <w:rsid w:val="00A24AA0"/>
    <w:rsid w:val="00A251EE"/>
    <w:rsid w:val="00A2743E"/>
    <w:rsid w:val="00A30C33"/>
    <w:rsid w:val="00A30E75"/>
    <w:rsid w:val="00A346D6"/>
    <w:rsid w:val="00A4007A"/>
    <w:rsid w:val="00A4308C"/>
    <w:rsid w:val="00A43395"/>
    <w:rsid w:val="00A44836"/>
    <w:rsid w:val="00A47A65"/>
    <w:rsid w:val="00A524B5"/>
    <w:rsid w:val="00A549B3"/>
    <w:rsid w:val="00A56184"/>
    <w:rsid w:val="00A64752"/>
    <w:rsid w:val="00A67954"/>
    <w:rsid w:val="00A725C5"/>
    <w:rsid w:val="00A72ED7"/>
    <w:rsid w:val="00A73817"/>
    <w:rsid w:val="00A73DE2"/>
    <w:rsid w:val="00A740B1"/>
    <w:rsid w:val="00A748A1"/>
    <w:rsid w:val="00A8083F"/>
    <w:rsid w:val="00A83C80"/>
    <w:rsid w:val="00A90D86"/>
    <w:rsid w:val="00A91DBA"/>
    <w:rsid w:val="00A9329A"/>
    <w:rsid w:val="00A94A0F"/>
    <w:rsid w:val="00A9682B"/>
    <w:rsid w:val="00A97900"/>
    <w:rsid w:val="00AA1D7A"/>
    <w:rsid w:val="00AA1E8B"/>
    <w:rsid w:val="00AA24EC"/>
    <w:rsid w:val="00AA3E01"/>
    <w:rsid w:val="00AB0BFA"/>
    <w:rsid w:val="00AB4A37"/>
    <w:rsid w:val="00AB51ED"/>
    <w:rsid w:val="00AB76B7"/>
    <w:rsid w:val="00AC33A2"/>
    <w:rsid w:val="00AC79E4"/>
    <w:rsid w:val="00AD036D"/>
    <w:rsid w:val="00AD38F7"/>
    <w:rsid w:val="00AD4D28"/>
    <w:rsid w:val="00AE6256"/>
    <w:rsid w:val="00AE65F1"/>
    <w:rsid w:val="00AE6BB4"/>
    <w:rsid w:val="00AE74AD"/>
    <w:rsid w:val="00AF159C"/>
    <w:rsid w:val="00AF47F6"/>
    <w:rsid w:val="00AF796F"/>
    <w:rsid w:val="00B00769"/>
    <w:rsid w:val="00B01873"/>
    <w:rsid w:val="00B036AF"/>
    <w:rsid w:val="00B040E3"/>
    <w:rsid w:val="00B074AB"/>
    <w:rsid w:val="00B07717"/>
    <w:rsid w:val="00B0794C"/>
    <w:rsid w:val="00B17253"/>
    <w:rsid w:val="00B17D23"/>
    <w:rsid w:val="00B2583D"/>
    <w:rsid w:val="00B300B1"/>
    <w:rsid w:val="00B31A41"/>
    <w:rsid w:val="00B3287F"/>
    <w:rsid w:val="00B3400D"/>
    <w:rsid w:val="00B40199"/>
    <w:rsid w:val="00B502FF"/>
    <w:rsid w:val="00B528D3"/>
    <w:rsid w:val="00B5789C"/>
    <w:rsid w:val="00B61338"/>
    <w:rsid w:val="00B643DF"/>
    <w:rsid w:val="00B65300"/>
    <w:rsid w:val="00B67422"/>
    <w:rsid w:val="00B70BD4"/>
    <w:rsid w:val="00B712CA"/>
    <w:rsid w:val="00B73463"/>
    <w:rsid w:val="00B7541C"/>
    <w:rsid w:val="00B76FD5"/>
    <w:rsid w:val="00B90123"/>
    <w:rsid w:val="00B9016D"/>
    <w:rsid w:val="00B95398"/>
    <w:rsid w:val="00BA0F98"/>
    <w:rsid w:val="00BA1517"/>
    <w:rsid w:val="00BA4E39"/>
    <w:rsid w:val="00BA5754"/>
    <w:rsid w:val="00BA67FD"/>
    <w:rsid w:val="00BA7C48"/>
    <w:rsid w:val="00BB055D"/>
    <w:rsid w:val="00BB5866"/>
    <w:rsid w:val="00BC1783"/>
    <w:rsid w:val="00BC251F"/>
    <w:rsid w:val="00BC26CA"/>
    <w:rsid w:val="00BC27F6"/>
    <w:rsid w:val="00BC39F4"/>
    <w:rsid w:val="00BD1587"/>
    <w:rsid w:val="00BD54F3"/>
    <w:rsid w:val="00BD6A20"/>
    <w:rsid w:val="00BD7EE1"/>
    <w:rsid w:val="00BE1EEC"/>
    <w:rsid w:val="00BE5568"/>
    <w:rsid w:val="00BE5764"/>
    <w:rsid w:val="00BE7295"/>
    <w:rsid w:val="00BF0D42"/>
    <w:rsid w:val="00BF1358"/>
    <w:rsid w:val="00BF708C"/>
    <w:rsid w:val="00C0050D"/>
    <w:rsid w:val="00C0106D"/>
    <w:rsid w:val="00C03649"/>
    <w:rsid w:val="00C03944"/>
    <w:rsid w:val="00C06E84"/>
    <w:rsid w:val="00C133BE"/>
    <w:rsid w:val="00C14AFE"/>
    <w:rsid w:val="00C165AE"/>
    <w:rsid w:val="00C17621"/>
    <w:rsid w:val="00C222B4"/>
    <w:rsid w:val="00C262E4"/>
    <w:rsid w:val="00C31C5C"/>
    <w:rsid w:val="00C33E20"/>
    <w:rsid w:val="00C3407F"/>
    <w:rsid w:val="00C35CF6"/>
    <w:rsid w:val="00C3725B"/>
    <w:rsid w:val="00C472A3"/>
    <w:rsid w:val="00C50EB7"/>
    <w:rsid w:val="00C522BE"/>
    <w:rsid w:val="00C533EC"/>
    <w:rsid w:val="00C5470E"/>
    <w:rsid w:val="00C55EFB"/>
    <w:rsid w:val="00C55FA9"/>
    <w:rsid w:val="00C56585"/>
    <w:rsid w:val="00C56B3F"/>
    <w:rsid w:val="00C61E62"/>
    <w:rsid w:val="00C6211D"/>
    <w:rsid w:val="00C65492"/>
    <w:rsid w:val="00C716E5"/>
    <w:rsid w:val="00C726A6"/>
    <w:rsid w:val="00C773D9"/>
    <w:rsid w:val="00C77E2E"/>
    <w:rsid w:val="00C80307"/>
    <w:rsid w:val="00C80ACE"/>
    <w:rsid w:val="00C81162"/>
    <w:rsid w:val="00C82B0E"/>
    <w:rsid w:val="00C83258"/>
    <w:rsid w:val="00C83666"/>
    <w:rsid w:val="00C8663B"/>
    <w:rsid w:val="00C870B5"/>
    <w:rsid w:val="00C907DF"/>
    <w:rsid w:val="00C91630"/>
    <w:rsid w:val="00C9558A"/>
    <w:rsid w:val="00C966EB"/>
    <w:rsid w:val="00C97BD1"/>
    <w:rsid w:val="00CA04B1"/>
    <w:rsid w:val="00CA2DFC"/>
    <w:rsid w:val="00CA3A20"/>
    <w:rsid w:val="00CA3B3D"/>
    <w:rsid w:val="00CA4EC9"/>
    <w:rsid w:val="00CA5250"/>
    <w:rsid w:val="00CB03D4"/>
    <w:rsid w:val="00CB0617"/>
    <w:rsid w:val="00CB08B6"/>
    <w:rsid w:val="00CB137B"/>
    <w:rsid w:val="00CB7460"/>
    <w:rsid w:val="00CC35EF"/>
    <w:rsid w:val="00CC5048"/>
    <w:rsid w:val="00CC6246"/>
    <w:rsid w:val="00CD6039"/>
    <w:rsid w:val="00CE5860"/>
    <w:rsid w:val="00CE5C16"/>
    <w:rsid w:val="00CE5E46"/>
    <w:rsid w:val="00CF49CC"/>
    <w:rsid w:val="00CF54C2"/>
    <w:rsid w:val="00CF7D18"/>
    <w:rsid w:val="00D0193D"/>
    <w:rsid w:val="00D04F0B"/>
    <w:rsid w:val="00D07384"/>
    <w:rsid w:val="00D1152E"/>
    <w:rsid w:val="00D1463A"/>
    <w:rsid w:val="00D21535"/>
    <w:rsid w:val="00D24632"/>
    <w:rsid w:val="00D252C9"/>
    <w:rsid w:val="00D30DD3"/>
    <w:rsid w:val="00D32DDF"/>
    <w:rsid w:val="00D3700C"/>
    <w:rsid w:val="00D37528"/>
    <w:rsid w:val="00D4573B"/>
    <w:rsid w:val="00D621BF"/>
    <w:rsid w:val="00D635E5"/>
    <w:rsid w:val="00D638E0"/>
    <w:rsid w:val="00D653B1"/>
    <w:rsid w:val="00D66C4C"/>
    <w:rsid w:val="00D74AE1"/>
    <w:rsid w:val="00D75D42"/>
    <w:rsid w:val="00D773A8"/>
    <w:rsid w:val="00D80B20"/>
    <w:rsid w:val="00D8315F"/>
    <w:rsid w:val="00D865A8"/>
    <w:rsid w:val="00D9012A"/>
    <w:rsid w:val="00D929C7"/>
    <w:rsid w:val="00D92C2D"/>
    <w:rsid w:val="00D9361E"/>
    <w:rsid w:val="00D94F38"/>
    <w:rsid w:val="00DA17CD"/>
    <w:rsid w:val="00DB25B3"/>
    <w:rsid w:val="00DD041E"/>
    <w:rsid w:val="00DD0A0C"/>
    <w:rsid w:val="00DD157A"/>
    <w:rsid w:val="00DD17A8"/>
    <w:rsid w:val="00DD2417"/>
    <w:rsid w:val="00DD60F2"/>
    <w:rsid w:val="00DD6111"/>
    <w:rsid w:val="00DD7FD6"/>
    <w:rsid w:val="00DE0893"/>
    <w:rsid w:val="00DE21C5"/>
    <w:rsid w:val="00DE2814"/>
    <w:rsid w:val="00DE6290"/>
    <w:rsid w:val="00DE6796"/>
    <w:rsid w:val="00DE6998"/>
    <w:rsid w:val="00DF41B2"/>
    <w:rsid w:val="00E01166"/>
    <w:rsid w:val="00E01272"/>
    <w:rsid w:val="00E015AE"/>
    <w:rsid w:val="00E02B2F"/>
    <w:rsid w:val="00E03067"/>
    <w:rsid w:val="00E03846"/>
    <w:rsid w:val="00E0664E"/>
    <w:rsid w:val="00E069B6"/>
    <w:rsid w:val="00E16EB4"/>
    <w:rsid w:val="00E20A7D"/>
    <w:rsid w:val="00E21A27"/>
    <w:rsid w:val="00E27A2F"/>
    <w:rsid w:val="00E40DBC"/>
    <w:rsid w:val="00E4170D"/>
    <w:rsid w:val="00E42A94"/>
    <w:rsid w:val="00E44578"/>
    <w:rsid w:val="00E44826"/>
    <w:rsid w:val="00E451BA"/>
    <w:rsid w:val="00E454B5"/>
    <w:rsid w:val="00E458BF"/>
    <w:rsid w:val="00E5134A"/>
    <w:rsid w:val="00E54BFB"/>
    <w:rsid w:val="00E54CD7"/>
    <w:rsid w:val="00E575A9"/>
    <w:rsid w:val="00E62971"/>
    <w:rsid w:val="00E63A47"/>
    <w:rsid w:val="00E63B05"/>
    <w:rsid w:val="00E706E7"/>
    <w:rsid w:val="00E818AD"/>
    <w:rsid w:val="00E83AD0"/>
    <w:rsid w:val="00E84229"/>
    <w:rsid w:val="00E84965"/>
    <w:rsid w:val="00E90E4E"/>
    <w:rsid w:val="00E9356E"/>
    <w:rsid w:val="00E9391E"/>
    <w:rsid w:val="00E959AF"/>
    <w:rsid w:val="00EA1052"/>
    <w:rsid w:val="00EA218F"/>
    <w:rsid w:val="00EA2D59"/>
    <w:rsid w:val="00EA4F29"/>
    <w:rsid w:val="00EA57A5"/>
    <w:rsid w:val="00EA5B27"/>
    <w:rsid w:val="00EA5F83"/>
    <w:rsid w:val="00EA6F9D"/>
    <w:rsid w:val="00EB6F3C"/>
    <w:rsid w:val="00EB7955"/>
    <w:rsid w:val="00EC0739"/>
    <w:rsid w:val="00EC1E2C"/>
    <w:rsid w:val="00EC2B9A"/>
    <w:rsid w:val="00EC3723"/>
    <w:rsid w:val="00EC568A"/>
    <w:rsid w:val="00EC7C87"/>
    <w:rsid w:val="00ED030E"/>
    <w:rsid w:val="00ED2A8D"/>
    <w:rsid w:val="00ED2ACE"/>
    <w:rsid w:val="00ED3409"/>
    <w:rsid w:val="00ED4450"/>
    <w:rsid w:val="00EE54CB"/>
    <w:rsid w:val="00EE6424"/>
    <w:rsid w:val="00EF1C54"/>
    <w:rsid w:val="00EF404B"/>
    <w:rsid w:val="00EF4870"/>
    <w:rsid w:val="00F00376"/>
    <w:rsid w:val="00F01F0C"/>
    <w:rsid w:val="00F02A5A"/>
    <w:rsid w:val="00F11368"/>
    <w:rsid w:val="00F11764"/>
    <w:rsid w:val="00F13B42"/>
    <w:rsid w:val="00F157E2"/>
    <w:rsid w:val="00F259E2"/>
    <w:rsid w:val="00F41AAF"/>
    <w:rsid w:val="00F41F0B"/>
    <w:rsid w:val="00F42656"/>
    <w:rsid w:val="00F468E0"/>
    <w:rsid w:val="00F527AC"/>
    <w:rsid w:val="00F5503F"/>
    <w:rsid w:val="00F55EE0"/>
    <w:rsid w:val="00F6135F"/>
    <w:rsid w:val="00F61B7D"/>
    <w:rsid w:val="00F61D83"/>
    <w:rsid w:val="00F6343E"/>
    <w:rsid w:val="00F65DD1"/>
    <w:rsid w:val="00F707B3"/>
    <w:rsid w:val="00F71135"/>
    <w:rsid w:val="00F7404E"/>
    <w:rsid w:val="00F74309"/>
    <w:rsid w:val="00F75B58"/>
    <w:rsid w:val="00F7793E"/>
    <w:rsid w:val="00F81247"/>
    <w:rsid w:val="00F82C35"/>
    <w:rsid w:val="00F84366"/>
    <w:rsid w:val="00F857C6"/>
    <w:rsid w:val="00F87A2C"/>
    <w:rsid w:val="00F90461"/>
    <w:rsid w:val="00FA207F"/>
    <w:rsid w:val="00FA2AE8"/>
    <w:rsid w:val="00FA370D"/>
    <w:rsid w:val="00FA66F1"/>
    <w:rsid w:val="00FA79E8"/>
    <w:rsid w:val="00FB2441"/>
    <w:rsid w:val="00FC06AF"/>
    <w:rsid w:val="00FC2F0B"/>
    <w:rsid w:val="00FC378B"/>
    <w:rsid w:val="00FC3977"/>
    <w:rsid w:val="00FD0594"/>
    <w:rsid w:val="00FD2566"/>
    <w:rsid w:val="00FD2F16"/>
    <w:rsid w:val="00FD6065"/>
    <w:rsid w:val="00FE1D34"/>
    <w:rsid w:val="00FE244F"/>
    <w:rsid w:val="00FE2A6F"/>
    <w:rsid w:val="00FE3E2D"/>
    <w:rsid w:val="00FE543B"/>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6"/>
    <o:shapelayout v:ext="edit">
      <o:idmap v:ext="edit" data="1"/>
    </o:shapelayout>
  </w:shapeDefaults>
  <w:decimalSymbol w:val="."/>
  <w:listSeparator w:val=","/>
  <w14:docId w14:val="707AAE09"/>
  <w15:docId w15:val="{390577B7-2BC1-476C-98B5-97E52157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AF796F"/>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3226">
      <w:bodyDiv w:val="1"/>
      <w:marLeft w:val="0"/>
      <w:marRight w:val="0"/>
      <w:marTop w:val="0"/>
      <w:marBottom w:val="0"/>
      <w:divBdr>
        <w:top w:val="none" w:sz="0" w:space="0" w:color="auto"/>
        <w:left w:val="none" w:sz="0" w:space="0" w:color="auto"/>
        <w:bottom w:val="none" w:sz="0" w:space="0" w:color="auto"/>
        <w:right w:val="none" w:sz="0" w:space="0" w:color="auto"/>
      </w:divBdr>
    </w:div>
    <w:div w:id="1100838254">
      <w:bodyDiv w:val="1"/>
      <w:marLeft w:val="0"/>
      <w:marRight w:val="0"/>
      <w:marTop w:val="0"/>
      <w:marBottom w:val="0"/>
      <w:divBdr>
        <w:top w:val="none" w:sz="0" w:space="0" w:color="auto"/>
        <w:left w:val="none" w:sz="0" w:space="0" w:color="auto"/>
        <w:bottom w:val="none" w:sz="0" w:space="0" w:color="auto"/>
        <w:right w:val="none" w:sz="0" w:space="0" w:color="auto"/>
      </w:divBdr>
    </w:div>
    <w:div w:id="209751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y\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A0EAF1-5582-4233-912C-6E8CD14C3B53}">
  <ds:schemaRefs>
    <ds:schemaRef ds:uri="http://schemas.microsoft.com/sharepoint/v3/contenttype/forms"/>
  </ds:schemaRefs>
</ds:datastoreItem>
</file>

<file path=customXml/itemProps2.xml><?xml version="1.0" encoding="utf-8"?>
<ds:datastoreItem xmlns:ds="http://schemas.openxmlformats.org/officeDocument/2006/customXml" ds:itemID="{8E8F4B7D-C262-486C-A944-2DEA9561A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D31535-EB1E-46BD-9EC6-F95AF249B3CD}">
  <ds:schemaRefs>
    <ds:schemaRef ds:uri="http://schemas.openxmlformats.org/officeDocument/2006/bibliography"/>
  </ds:schemaRefs>
</ds:datastoreItem>
</file>

<file path=customXml/itemProps4.xml><?xml version="1.0" encoding="utf-8"?>
<ds:datastoreItem xmlns:ds="http://schemas.openxmlformats.org/officeDocument/2006/customXml" ds:itemID="{2EC11311-29EB-4E8D-A6BD-4AF8D04D86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113</TotalTime>
  <Pages>16</Pages>
  <Words>5751</Words>
  <Characters>32782</Characters>
  <Application>Microsoft Office Word</Application>
  <DocSecurity>0</DocSecurity>
  <Lines>273</Lines>
  <Paragraphs>76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38457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Barry</dc:creator>
  <cp:keywords/>
  <dc:description/>
  <cp:lastModifiedBy>Kevin Gregory</cp:lastModifiedBy>
  <cp:revision>4</cp:revision>
  <dcterms:created xsi:type="dcterms:W3CDTF">2021-03-26T17:28:00Z</dcterms:created>
  <dcterms:modified xsi:type="dcterms:W3CDTF">2021-08-29T12:19:00Z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